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92C40" w14:textId="42B2C5C9" w:rsidR="009519D5" w:rsidRPr="005B3B78" w:rsidRDefault="009519D5" w:rsidP="0089355D">
      <w:pPr>
        <w:tabs>
          <w:tab w:val="left" w:pos="2970"/>
        </w:tabs>
        <w:rPr>
          <w:rStyle w:val="Titredulivre"/>
          <w:color w:val="auto"/>
        </w:rPr>
      </w:pPr>
    </w:p>
    <w:p w14:paraId="0D4355A4" w14:textId="77777777" w:rsidR="009D5F29" w:rsidRPr="005B3B78" w:rsidRDefault="009D5F29" w:rsidP="00970515">
      <w:pPr>
        <w:jc w:val="center"/>
        <w:rPr>
          <w:rStyle w:val="Titredulivre"/>
          <w:color w:val="auto"/>
          <w:sz w:val="44"/>
        </w:rPr>
      </w:pPr>
    </w:p>
    <w:p w14:paraId="5BFB16F3" w14:textId="77777777" w:rsidR="00694615" w:rsidRDefault="00694615" w:rsidP="00E424A7">
      <w:pPr>
        <w:jc w:val="center"/>
        <w:rPr>
          <w:rStyle w:val="Titredulivre"/>
          <w:color w:val="auto"/>
          <w:sz w:val="48"/>
        </w:rPr>
      </w:pPr>
    </w:p>
    <w:p w14:paraId="4AAC5719" w14:textId="77777777" w:rsidR="00694615" w:rsidRDefault="00694615" w:rsidP="00E424A7">
      <w:pPr>
        <w:jc w:val="center"/>
        <w:rPr>
          <w:rStyle w:val="Titredulivre"/>
          <w:color w:val="auto"/>
          <w:sz w:val="48"/>
        </w:rPr>
      </w:pPr>
    </w:p>
    <w:p w14:paraId="207F0995" w14:textId="37951FDE" w:rsidR="00370E0C" w:rsidRPr="005B3B78" w:rsidRDefault="00E424A7" w:rsidP="00E424A7">
      <w:pPr>
        <w:jc w:val="center"/>
        <w:rPr>
          <w:rStyle w:val="Titredulivre"/>
          <w:color w:val="auto"/>
          <w:sz w:val="48"/>
        </w:rPr>
      </w:pPr>
      <w:r w:rsidRPr="005B3B78">
        <w:rPr>
          <w:rStyle w:val="Titredulivre"/>
          <w:color w:val="auto"/>
          <w:sz w:val="48"/>
        </w:rPr>
        <w:t>Dossier de candidature</w:t>
      </w:r>
    </w:p>
    <w:p w14:paraId="6EF4642F" w14:textId="77777777" w:rsidR="00E424A7" w:rsidRPr="005B3B78" w:rsidRDefault="00E424A7" w:rsidP="00E424A7">
      <w:pPr>
        <w:jc w:val="center"/>
        <w:rPr>
          <w:rStyle w:val="Titredulivre"/>
          <w:color w:val="auto"/>
          <w:sz w:val="48"/>
        </w:rPr>
      </w:pPr>
    </w:p>
    <w:p w14:paraId="059C21A3" w14:textId="165D53D9" w:rsidR="00704D94" w:rsidRPr="00704D94" w:rsidRDefault="00420D3B" w:rsidP="00BE4EF4">
      <w:pPr>
        <w:jc w:val="center"/>
        <w:rPr>
          <w:rStyle w:val="Titredulivre"/>
          <w:color w:val="auto"/>
          <w:sz w:val="36"/>
          <w:szCs w:val="36"/>
        </w:rPr>
      </w:pPr>
      <w:r w:rsidRPr="00420D3B">
        <w:rPr>
          <w:rStyle w:val="Titredulivre"/>
          <w:color w:val="auto"/>
          <w:sz w:val="44"/>
          <w:szCs w:val="44"/>
        </w:rPr>
        <w:t xml:space="preserve">« Projets Structurants Pour la Compétitivité </w:t>
      </w:r>
      <w:r>
        <w:rPr>
          <w:rStyle w:val="Titredulivre"/>
          <w:color w:val="auto"/>
          <w:sz w:val="44"/>
          <w:szCs w:val="44"/>
        </w:rPr>
        <w:t>– Régions »</w:t>
      </w:r>
    </w:p>
    <w:p w14:paraId="45098AB4" w14:textId="0FBA7A9B" w:rsidR="00CA078C" w:rsidRPr="004E6A19" w:rsidRDefault="00CA078C" w:rsidP="009544AF">
      <w:pPr>
        <w:rPr>
          <w:rStyle w:val="Titredulivre"/>
          <w:b w:val="0"/>
          <w:color w:val="auto"/>
        </w:rPr>
      </w:pPr>
    </w:p>
    <w:p w14:paraId="1A1AFB87" w14:textId="77777777" w:rsidR="00C171BC" w:rsidRPr="005B3B78" w:rsidRDefault="00CA078C" w:rsidP="0024450A">
      <w:pPr>
        <w:ind w:left="-142"/>
        <w:jc w:val="center"/>
        <w:rPr>
          <w:rStyle w:val="Titredulivre"/>
          <w:color w:val="auto"/>
          <w:sz w:val="36"/>
        </w:rPr>
      </w:pPr>
      <w:r w:rsidRPr="005B3B78">
        <w:rPr>
          <w:rStyle w:val="Titredulivre"/>
          <w:color w:val="auto"/>
          <w:sz w:val="36"/>
        </w:rPr>
        <w:t>ACRONYME DU PROJET</w:t>
      </w:r>
    </w:p>
    <w:p w14:paraId="2EABBE0E" w14:textId="45B8514B" w:rsidR="005B3B78" w:rsidRDefault="005B3B78">
      <w:pPr>
        <w:spacing w:before="0" w:after="0"/>
        <w:jc w:val="left"/>
        <w:rPr>
          <w:rStyle w:val="Titredulivre"/>
          <w:color w:val="auto"/>
        </w:rPr>
      </w:pPr>
    </w:p>
    <w:p w14:paraId="3CB4F290" w14:textId="77777777" w:rsidR="00F67FC4" w:rsidRDefault="00F67FC4">
      <w:pPr>
        <w:spacing w:before="0" w:after="0"/>
        <w:jc w:val="left"/>
        <w:rPr>
          <w:rStyle w:val="Titredulivre"/>
          <w:color w:val="auto"/>
        </w:rPr>
      </w:pPr>
    </w:p>
    <w:p w14:paraId="70E7C5A6" w14:textId="77777777" w:rsidR="0024450A" w:rsidRDefault="0024450A" w:rsidP="007F01D1">
      <w:bookmarkStart w:id="0" w:name="_Toc390788880"/>
    </w:p>
    <w:p w14:paraId="4E386921" w14:textId="77777777" w:rsidR="0024450A" w:rsidRDefault="0024450A" w:rsidP="007F01D1"/>
    <w:p w14:paraId="354A1680" w14:textId="77777777" w:rsidR="0024450A" w:rsidRDefault="0024450A" w:rsidP="007F01D1"/>
    <w:p w14:paraId="284DC818" w14:textId="63F9A6D0" w:rsidR="0024450A" w:rsidRDefault="0024450A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</w:p>
    <w:p w14:paraId="7B815B31" w14:textId="2C945AA4" w:rsidR="001A2A58" w:rsidRDefault="001A2A58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</w:p>
    <w:p w14:paraId="52661886" w14:textId="31C7A971" w:rsidR="001A2A58" w:rsidRDefault="001A2A58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</w:p>
    <w:p w14:paraId="53BC28F2" w14:textId="747B9E08" w:rsidR="001A2A58" w:rsidRDefault="001A2A58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</w:p>
    <w:p w14:paraId="456A9C1B" w14:textId="25F393BF" w:rsidR="001A2A58" w:rsidRDefault="001A2A58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</w:p>
    <w:p w14:paraId="0C77DB5C" w14:textId="6D270B25" w:rsidR="001A2A58" w:rsidRDefault="001A2A58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</w:p>
    <w:p w14:paraId="0DE38986" w14:textId="6D1F8F8D" w:rsidR="001A2A58" w:rsidRDefault="001A2A58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</w:p>
    <w:p w14:paraId="6ED30510" w14:textId="307625EF" w:rsidR="001A2A58" w:rsidRDefault="001A2A58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</w:p>
    <w:p w14:paraId="3F9A03B0" w14:textId="128C43D1" w:rsidR="001A2A58" w:rsidRDefault="001A2A58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</w:p>
    <w:p w14:paraId="2A126A57" w14:textId="1F86550A" w:rsidR="001A2A58" w:rsidRDefault="001A2A58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</w:p>
    <w:p w14:paraId="7F791468" w14:textId="6310C753" w:rsidR="001A2A58" w:rsidRDefault="001A2A58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</w:p>
    <w:p w14:paraId="15BBAA93" w14:textId="5B8B80B3" w:rsidR="001A2A58" w:rsidRDefault="001A2A58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</w:p>
    <w:p w14:paraId="11D52ED1" w14:textId="3A71CEF5" w:rsidR="001A2A58" w:rsidRDefault="001A2A58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</w:p>
    <w:p w14:paraId="3B1D6E56" w14:textId="731EB135" w:rsidR="001A2A58" w:rsidRDefault="001A2A58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</w:p>
    <w:p w14:paraId="7B812188" w14:textId="23F0522C" w:rsidR="001A2A58" w:rsidRDefault="001A2A58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</w:p>
    <w:p w14:paraId="659FC270" w14:textId="03750E24" w:rsidR="001A2A58" w:rsidRDefault="001A2A58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</w:p>
    <w:p w14:paraId="3CAC29FC" w14:textId="270B8B2A" w:rsidR="00924098" w:rsidRDefault="00924098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</w:p>
    <w:p w14:paraId="00E694AA" w14:textId="28E1FF66" w:rsidR="001949E2" w:rsidRDefault="001949E2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</w:p>
    <w:p w14:paraId="010FA408" w14:textId="501479D2" w:rsidR="001949E2" w:rsidRDefault="001949E2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</w:p>
    <w:p w14:paraId="3C92443F" w14:textId="77777777" w:rsidR="001949E2" w:rsidRDefault="001949E2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</w:p>
    <w:p w14:paraId="59268FD9" w14:textId="77777777" w:rsidR="001A2A58" w:rsidRDefault="001A2A58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</w:p>
    <w:p w14:paraId="3F1044C4" w14:textId="6988A12E" w:rsidR="004F2D1C" w:rsidRPr="00F67FC4" w:rsidRDefault="005B3B78" w:rsidP="00F67FC4">
      <w:pPr>
        <w:rPr>
          <w:rFonts w:cs="Arial"/>
          <w:bCs/>
          <w:caps/>
          <w:kern w:val="32"/>
          <w:sz w:val="24"/>
          <w:szCs w:val="32"/>
        </w:rPr>
      </w:pPr>
      <w:r w:rsidRPr="00F67FC4">
        <w:rPr>
          <w:rFonts w:cs="Arial"/>
          <w:bCs/>
          <w:caps/>
          <w:kern w:val="32"/>
          <w:sz w:val="24"/>
          <w:szCs w:val="32"/>
        </w:rPr>
        <w:t>ELEMENTS CLES DU PROJET</w:t>
      </w:r>
    </w:p>
    <w:p w14:paraId="6E2AF7FB" w14:textId="77777777" w:rsidR="004F2D1C" w:rsidRPr="005B3B78" w:rsidRDefault="004F2D1C" w:rsidP="008033F8"/>
    <w:tbl>
      <w:tblPr>
        <w:tblW w:w="9276" w:type="dxa"/>
        <w:jc w:val="center"/>
        <w:tblBorders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4173"/>
      </w:tblGrid>
      <w:tr w:rsidR="000F1FD5" w:rsidRPr="005B3B78" w14:paraId="4BCB326B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01783DCA" w14:textId="5A2BB1A7" w:rsidR="004F2D1C" w:rsidRPr="005B3B78" w:rsidRDefault="00BE4EF4" w:rsidP="00A83C6D">
            <w:pPr>
              <w:rPr>
                <w:b/>
                <w:sz w:val="22"/>
              </w:rPr>
            </w:pPr>
            <w:r w:rsidRPr="005B3B78">
              <w:rPr>
                <w:b/>
                <w:sz w:val="22"/>
              </w:rPr>
              <w:t>Acronyme</w:t>
            </w:r>
            <w:r w:rsidR="004F2D1C" w:rsidRPr="005B3B78">
              <w:rPr>
                <w:b/>
                <w:sz w:val="22"/>
              </w:rPr>
              <w:t xml:space="preserve"> du projet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7CE72D8B" w14:textId="56470AFF" w:rsidR="004F2D1C" w:rsidRPr="005B3B78" w:rsidRDefault="004F2D1C" w:rsidP="00A83C6D">
            <w:pPr>
              <w:jc w:val="left"/>
              <w:rPr>
                <w:b/>
                <w:sz w:val="22"/>
              </w:rPr>
            </w:pPr>
          </w:p>
        </w:tc>
      </w:tr>
      <w:tr w:rsidR="000812DD" w:rsidRPr="005B3B78" w14:paraId="1F9E471B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5F782A65" w14:textId="6275216D" w:rsidR="000812DD" w:rsidRPr="005B3B78" w:rsidRDefault="000812DD" w:rsidP="00A83C6D">
            <w:pPr>
              <w:rPr>
                <w:b/>
                <w:sz w:val="22"/>
              </w:rPr>
            </w:pPr>
          </w:p>
        </w:tc>
        <w:tc>
          <w:tcPr>
            <w:tcW w:w="4173" w:type="dxa"/>
            <w:shd w:val="clear" w:color="auto" w:fill="auto"/>
            <w:vAlign w:val="center"/>
          </w:tcPr>
          <w:p w14:paraId="1FFF48F3" w14:textId="77777777" w:rsidR="000812DD" w:rsidRPr="005B3B78" w:rsidRDefault="000812DD" w:rsidP="00A83C6D">
            <w:pPr>
              <w:jc w:val="left"/>
              <w:rPr>
                <w:b/>
                <w:sz w:val="22"/>
              </w:rPr>
            </w:pPr>
          </w:p>
        </w:tc>
      </w:tr>
      <w:tr w:rsidR="000F1FD5" w:rsidRPr="005B3B78" w14:paraId="41856808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4D5A2117" w14:textId="77777777" w:rsidR="004F2D1C" w:rsidRPr="005B3B78" w:rsidRDefault="004F2D1C" w:rsidP="00A83C6D">
            <w:pPr>
              <w:rPr>
                <w:b/>
                <w:sz w:val="22"/>
              </w:rPr>
            </w:pPr>
            <w:r w:rsidRPr="005B3B78">
              <w:rPr>
                <w:b/>
                <w:sz w:val="22"/>
              </w:rPr>
              <w:t>Durée du projet (en mois)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15B4509E" w14:textId="77777777" w:rsidR="004F2D1C" w:rsidRPr="005B3B78" w:rsidRDefault="004F2D1C" w:rsidP="00A83C6D">
            <w:pPr>
              <w:jc w:val="left"/>
              <w:rPr>
                <w:sz w:val="22"/>
              </w:rPr>
            </w:pPr>
          </w:p>
        </w:tc>
      </w:tr>
      <w:tr w:rsidR="000F1FD5" w:rsidRPr="005B3B78" w14:paraId="616A780C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35F4E24F" w14:textId="49AD5CD2" w:rsidR="004F2D1C" w:rsidRPr="005B3B78" w:rsidRDefault="004F2D1C" w:rsidP="006E3EF3">
            <w:pPr>
              <w:rPr>
                <w:b/>
                <w:sz w:val="22"/>
              </w:rPr>
            </w:pPr>
            <w:r w:rsidRPr="005B3B78">
              <w:rPr>
                <w:b/>
                <w:sz w:val="22"/>
              </w:rPr>
              <w:t>Date de début</w:t>
            </w:r>
            <w:r w:rsidR="00E85216">
              <w:rPr>
                <w:b/>
                <w:sz w:val="22"/>
              </w:rPr>
              <w:t xml:space="preserve"> 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0E9ABDA7" w14:textId="6FB2149D" w:rsidR="004F2D1C" w:rsidRPr="005B3B78" w:rsidRDefault="006E3EF3" w:rsidP="00A83C6D">
            <w:pPr>
              <w:jc w:val="left"/>
              <w:rPr>
                <w:sz w:val="22"/>
              </w:rPr>
            </w:pPr>
            <w:r>
              <w:rPr>
                <w:b/>
                <w:sz w:val="22"/>
              </w:rPr>
              <w:t>XX/XX/XXXX</w:t>
            </w:r>
          </w:p>
        </w:tc>
      </w:tr>
      <w:tr w:rsidR="000F1FD5" w:rsidRPr="005B3B78" w14:paraId="66607BE5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4C8C5008" w14:textId="74AD83DC" w:rsidR="004F2D1C" w:rsidRPr="005B3B78" w:rsidRDefault="004F2D1C" w:rsidP="006E3EF3">
            <w:pPr>
              <w:rPr>
                <w:b/>
                <w:sz w:val="22"/>
              </w:rPr>
            </w:pPr>
            <w:r w:rsidRPr="005B3B78">
              <w:rPr>
                <w:b/>
                <w:sz w:val="22"/>
              </w:rPr>
              <w:t>Date de fin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3DE71D6C" w14:textId="57154263" w:rsidR="004F2D1C" w:rsidRPr="005B3B78" w:rsidRDefault="006E3EF3" w:rsidP="00A83C6D">
            <w:pPr>
              <w:jc w:val="left"/>
              <w:rPr>
                <w:sz w:val="22"/>
              </w:rPr>
            </w:pPr>
            <w:r>
              <w:rPr>
                <w:b/>
                <w:sz w:val="22"/>
              </w:rPr>
              <w:t>XX/XX/XXXX</w:t>
            </w:r>
          </w:p>
        </w:tc>
      </w:tr>
      <w:tr w:rsidR="00471339" w:rsidRPr="005B3B78" w14:paraId="419B31F4" w14:textId="77777777" w:rsidTr="00A35DAD">
        <w:trPr>
          <w:trHeight w:val="454"/>
          <w:jc w:val="center"/>
        </w:trPr>
        <w:tc>
          <w:tcPr>
            <w:tcW w:w="9276" w:type="dxa"/>
            <w:gridSpan w:val="2"/>
            <w:shd w:val="clear" w:color="auto" w:fill="auto"/>
            <w:vAlign w:val="center"/>
          </w:tcPr>
          <w:p w14:paraId="5D41D527" w14:textId="22D71614" w:rsidR="00471339" w:rsidRPr="005B3B78" w:rsidRDefault="00471339" w:rsidP="00A83C6D">
            <w:pPr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Chef de file et membres du consortium </w:t>
            </w:r>
          </w:p>
        </w:tc>
      </w:tr>
      <w:tr w:rsidR="000F1FD5" w:rsidRPr="005B3B78" w14:paraId="00A773E1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403F340C" w14:textId="0C2B27E5" w:rsidR="000F1FD5" w:rsidRPr="005B3B78" w:rsidRDefault="00E855E6" w:rsidP="00A83C6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Coût total</w:t>
            </w:r>
            <w:r w:rsidR="000F1FD5">
              <w:rPr>
                <w:b/>
                <w:sz w:val="22"/>
              </w:rPr>
              <w:t xml:space="preserve"> </w:t>
            </w:r>
            <w:r w:rsidR="000F1FD5" w:rsidRPr="005B3B78">
              <w:rPr>
                <w:b/>
                <w:sz w:val="22"/>
              </w:rPr>
              <w:t>du projet (€)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53BC7A2A" w14:textId="77777777" w:rsidR="000F1FD5" w:rsidRPr="005B3B78" w:rsidRDefault="000F1FD5" w:rsidP="00A83C6D">
            <w:pPr>
              <w:jc w:val="left"/>
              <w:rPr>
                <w:sz w:val="22"/>
              </w:rPr>
            </w:pPr>
          </w:p>
        </w:tc>
      </w:tr>
      <w:tr w:rsidR="000F1FD5" w:rsidRPr="005B3B78" w14:paraId="7B13E16E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183DFA26" w14:textId="1F99BC79" w:rsidR="000F1FD5" w:rsidRPr="005B3B78" w:rsidRDefault="000F1FD5" w:rsidP="002430EB">
            <w:pPr>
              <w:ind w:right="-25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Localisation</w:t>
            </w:r>
            <w:r w:rsidR="004E4FA3">
              <w:rPr>
                <w:b/>
                <w:sz w:val="22"/>
              </w:rPr>
              <w:t>(s)</w:t>
            </w:r>
            <w:r>
              <w:rPr>
                <w:b/>
                <w:sz w:val="22"/>
              </w:rPr>
              <w:t xml:space="preserve"> géographique</w:t>
            </w:r>
            <w:r w:rsidR="00BB0834">
              <w:rPr>
                <w:b/>
                <w:sz w:val="22"/>
              </w:rPr>
              <w:t>(s)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1CB23124" w14:textId="77777777" w:rsidR="000F1FD5" w:rsidRPr="005B3B78" w:rsidRDefault="000F1FD5" w:rsidP="00A83C6D">
            <w:pPr>
              <w:jc w:val="left"/>
              <w:rPr>
                <w:sz w:val="22"/>
              </w:rPr>
            </w:pPr>
          </w:p>
        </w:tc>
      </w:tr>
    </w:tbl>
    <w:p w14:paraId="5755D48B" w14:textId="7C7F46C6" w:rsidR="004F2D1C" w:rsidRPr="000F1FD5" w:rsidRDefault="004F2D1C" w:rsidP="008033F8">
      <w:pPr>
        <w:rPr>
          <w:sz w:val="18"/>
        </w:rPr>
      </w:pPr>
    </w:p>
    <w:p w14:paraId="39CB11D1" w14:textId="06BBDC5C" w:rsidR="000F1FD5" w:rsidRPr="000F1FD5" w:rsidRDefault="000F1FD5" w:rsidP="008033F8">
      <w:pPr>
        <w:rPr>
          <w:rStyle w:val="Titredulivre"/>
          <w:color w:val="auto"/>
          <w:sz w:val="24"/>
        </w:rPr>
      </w:pPr>
      <w:r w:rsidRPr="00F67FC4">
        <w:rPr>
          <w:rFonts w:cs="Arial"/>
          <w:bCs/>
          <w:caps/>
          <w:kern w:val="32"/>
          <w:sz w:val="24"/>
          <w:szCs w:val="32"/>
        </w:rPr>
        <w:t>DESCRIPTION SYNTHETIQUE DU PROJET</w:t>
      </w:r>
      <w:r w:rsidRPr="000F1FD5">
        <w:rPr>
          <w:rStyle w:val="Titredulivre"/>
          <w:color w:val="auto"/>
          <w:sz w:val="24"/>
        </w:rPr>
        <w:t xml:space="preserve"> </w:t>
      </w:r>
      <w:r w:rsidRPr="000F1FD5">
        <w:rPr>
          <w:rStyle w:val="Titredulivre"/>
          <w:b w:val="0"/>
          <w:i/>
          <w:color w:val="auto"/>
          <w:sz w:val="22"/>
        </w:rPr>
        <w:t>(5 lignes maximum)</w:t>
      </w:r>
    </w:p>
    <w:p w14:paraId="65217E77" w14:textId="7D3E7274" w:rsidR="00190619" w:rsidRDefault="00416FE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20572" wp14:editId="79607E4E">
                <wp:simplePos x="0" y="0"/>
                <wp:positionH relativeFrom="margin">
                  <wp:align>left</wp:align>
                </wp:positionH>
                <wp:positionV relativeFrom="paragraph">
                  <wp:posOffset>65405</wp:posOffset>
                </wp:positionV>
                <wp:extent cx="6038850" cy="1352550"/>
                <wp:effectExtent l="0" t="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6273E9" w14:textId="526AA5D5" w:rsidR="00A35DAD" w:rsidRDefault="00A35D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20572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5.15pt;width:475.5pt;height:106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" fillcolor="white [3201]" strokeweight=".5pt">
                <v:textbox>
                  <w:txbxContent>
                    <w:p w14:paraId="3C6273E9" w14:textId="526AA5D5" w:rsidR="00A35DAD" w:rsidRDefault="00A35DAD"/>
                  </w:txbxContent>
                </v:textbox>
                <w10:wrap anchorx="margin"/>
              </v:shape>
            </w:pict>
          </mc:Fallback>
        </mc:AlternateContent>
      </w:r>
    </w:p>
    <w:p w14:paraId="79ABA68F" w14:textId="6EC456AF" w:rsidR="000F1FD5" w:rsidRDefault="000F1FD5" w:rsidP="000F1FD5"/>
    <w:p w14:paraId="70F7C122" w14:textId="77777777" w:rsidR="0058683C" w:rsidRPr="005B3B78" w:rsidRDefault="0058683C" w:rsidP="008033F8">
      <w:pPr>
        <w:rPr>
          <w:szCs w:val="20"/>
        </w:rPr>
      </w:pPr>
    </w:p>
    <w:p w14:paraId="212BEA7A" w14:textId="34008E17" w:rsidR="00471339" w:rsidRDefault="008033F8" w:rsidP="008033F8">
      <w:r w:rsidRPr="005B3B78">
        <w:br w:type="page"/>
      </w:r>
    </w:p>
    <w:p w14:paraId="040E3599" w14:textId="50C9AA94" w:rsidR="007257B8" w:rsidRPr="005B3B78" w:rsidRDefault="0058683C" w:rsidP="00982022">
      <w:pPr>
        <w:pStyle w:val="Titre1"/>
      </w:pPr>
      <w:r w:rsidRPr="005B3B78">
        <w:lastRenderedPageBreak/>
        <w:t>PARTIE</w:t>
      </w:r>
      <w:r w:rsidR="00732BDD">
        <w:t xml:space="preserve"> </w:t>
      </w:r>
      <w:r w:rsidR="00982022">
        <w:t>1</w:t>
      </w:r>
      <w:r w:rsidR="00E67B24" w:rsidRPr="005B3B78">
        <w:t xml:space="preserve"> : </w:t>
      </w:r>
      <w:r w:rsidR="00E37C55" w:rsidRPr="005B3B78">
        <w:t>PRESENTATION</w:t>
      </w:r>
      <w:r w:rsidR="002910C9" w:rsidRPr="005B3B78">
        <w:t xml:space="preserve"> </w:t>
      </w:r>
      <w:bookmarkEnd w:id="0"/>
      <w:r w:rsidR="00F36704" w:rsidRPr="005B3B78">
        <w:t>DU PROJET</w:t>
      </w:r>
    </w:p>
    <w:p w14:paraId="302AE881" w14:textId="6E8FC247" w:rsidR="007A1489" w:rsidRPr="00866679" w:rsidRDefault="00127DC7" w:rsidP="00982022">
      <w:pPr>
        <w:jc w:val="center"/>
        <w:rPr>
          <w:b/>
          <w:i/>
          <w:sz w:val="24"/>
        </w:rPr>
      </w:pPr>
      <w:r w:rsidRPr="00866679">
        <w:rPr>
          <w:b/>
          <w:i/>
          <w:sz w:val="24"/>
        </w:rPr>
        <w:t>(</w:t>
      </w:r>
      <w:r w:rsidR="003D49AF">
        <w:rPr>
          <w:b/>
          <w:i/>
          <w:sz w:val="24"/>
        </w:rPr>
        <w:t>30</w:t>
      </w:r>
      <w:r w:rsidR="00F95ED5" w:rsidRPr="00866679">
        <w:rPr>
          <w:b/>
          <w:i/>
          <w:sz w:val="24"/>
        </w:rPr>
        <w:t xml:space="preserve"> </w:t>
      </w:r>
      <w:r w:rsidR="00F36704" w:rsidRPr="00866679">
        <w:rPr>
          <w:b/>
          <w:i/>
          <w:sz w:val="24"/>
        </w:rPr>
        <w:t>pages maximum</w:t>
      </w:r>
      <w:r w:rsidR="00FB0535" w:rsidRPr="00866679">
        <w:rPr>
          <w:b/>
          <w:i/>
          <w:sz w:val="24"/>
        </w:rPr>
        <w:t xml:space="preserve"> hors-annexes</w:t>
      </w:r>
      <w:r w:rsidRPr="00866679">
        <w:rPr>
          <w:b/>
          <w:i/>
          <w:sz w:val="24"/>
        </w:rPr>
        <w:t>)</w:t>
      </w:r>
    </w:p>
    <w:p w14:paraId="503DB03F" w14:textId="1F898280" w:rsidR="00825ED6" w:rsidRPr="00982022" w:rsidRDefault="007257B8" w:rsidP="00982022">
      <w:pPr>
        <w:pStyle w:val="Titre2"/>
      </w:pPr>
      <w:r w:rsidRPr="00982022">
        <w:t>Objectifs du projet</w:t>
      </w:r>
    </w:p>
    <w:p w14:paraId="699F4F67" w14:textId="1A5589A3" w:rsidR="00DC1EBF" w:rsidRPr="00621D36" w:rsidRDefault="00290B0C" w:rsidP="00621D36">
      <w:pPr>
        <w:spacing w:line="276" w:lineRule="auto"/>
      </w:pPr>
      <w:r w:rsidRPr="00621D36">
        <w:t>Place du</w:t>
      </w:r>
      <w:r w:rsidR="00DC1EBF" w:rsidRPr="00621D36">
        <w:t xml:space="preserve"> projet au regard des enjeux </w:t>
      </w:r>
      <w:r w:rsidR="001A2A58">
        <w:t>de l’appel à projets</w:t>
      </w:r>
    </w:p>
    <w:p w14:paraId="1FB61F8D" w14:textId="77777777" w:rsidR="00EA39D3" w:rsidRPr="005B3B78" w:rsidRDefault="00A83C6D" w:rsidP="00621D36">
      <w:pPr>
        <w:spacing w:line="276" w:lineRule="auto"/>
      </w:pPr>
      <w:r w:rsidRPr="005B3B78">
        <w:t>Objectifs techniques, économiques, sociétaux, environnementaux du projet</w:t>
      </w:r>
    </w:p>
    <w:p w14:paraId="28E524BD" w14:textId="12B1F9D2" w:rsidR="00EA39D3" w:rsidRDefault="00B63D9B" w:rsidP="00982022">
      <w:pPr>
        <w:pStyle w:val="Titre2"/>
      </w:pPr>
      <w:r>
        <w:t>Présentation</w:t>
      </w:r>
      <w:r w:rsidRPr="005B3B78">
        <w:t xml:space="preserve"> </w:t>
      </w:r>
      <w:r w:rsidR="008F2F99">
        <w:t>et gouvernance</w:t>
      </w:r>
      <w:r>
        <w:t xml:space="preserve"> du consortium</w:t>
      </w:r>
    </w:p>
    <w:p w14:paraId="0EE72F2F" w14:textId="3BE950FA" w:rsidR="009E075E" w:rsidRPr="009E075E" w:rsidRDefault="009E075E" w:rsidP="006D1EA3">
      <w:pPr>
        <w:rPr>
          <w:rFonts w:cs="Arial"/>
          <w:b/>
          <w:i/>
        </w:rPr>
      </w:pPr>
      <w:r>
        <w:rPr>
          <w:rFonts w:cs="Arial"/>
          <w:b/>
          <w:i/>
        </w:rPr>
        <w:t>Présentation du consortium :</w:t>
      </w:r>
    </w:p>
    <w:p w14:paraId="106FFD7D" w14:textId="3D8E1306" w:rsidR="006D1EA3" w:rsidRPr="009E075E" w:rsidRDefault="006D1EA3" w:rsidP="009E075E">
      <w:pPr>
        <w:pStyle w:val="Puces2"/>
        <w:numPr>
          <w:ilvl w:val="0"/>
          <w:numId w:val="12"/>
        </w:numPr>
        <w:tabs>
          <w:tab w:val="left" w:pos="360"/>
        </w:tabs>
        <w:spacing w:line="276" w:lineRule="auto"/>
        <w:rPr>
          <w:rFonts w:ascii="Arial" w:hAnsi="Arial" w:cs="Arial"/>
          <w:color w:val="auto"/>
          <w:sz w:val="20"/>
        </w:rPr>
      </w:pPr>
      <w:r w:rsidRPr="009E075E">
        <w:rPr>
          <w:rFonts w:ascii="Arial" w:hAnsi="Arial" w:cs="Arial"/>
          <w:color w:val="auto"/>
          <w:sz w:val="20"/>
        </w:rPr>
        <w:t>Présentation de chaque partenaire</w:t>
      </w:r>
      <w:r w:rsidR="00C82BFA">
        <w:rPr>
          <w:rFonts w:ascii="Arial" w:hAnsi="Arial" w:cs="Arial"/>
          <w:color w:val="auto"/>
          <w:sz w:val="20"/>
        </w:rPr>
        <w:t xml:space="preserve"> (paragraphe de cinq lignes)</w:t>
      </w:r>
      <w:r w:rsidR="00716DE0">
        <w:rPr>
          <w:rStyle w:val="Appelnotedebasdep"/>
          <w:rFonts w:ascii="Arial" w:hAnsi="Arial" w:cs="Arial"/>
          <w:color w:val="auto"/>
          <w:sz w:val="20"/>
        </w:rPr>
        <w:footnoteReference w:id="1"/>
      </w:r>
    </w:p>
    <w:p w14:paraId="1AAFABE8" w14:textId="587F0C77" w:rsidR="006D1EA3" w:rsidRPr="00497268" w:rsidRDefault="006D1EA3" w:rsidP="002C6CC1">
      <w:pPr>
        <w:pStyle w:val="Puces2"/>
        <w:numPr>
          <w:ilvl w:val="0"/>
          <w:numId w:val="12"/>
        </w:numPr>
        <w:tabs>
          <w:tab w:val="left" w:pos="360"/>
        </w:tabs>
        <w:spacing w:line="276" w:lineRule="auto"/>
        <w:rPr>
          <w:rFonts w:ascii="Arial" w:hAnsi="Arial" w:cs="Arial"/>
          <w:color w:val="auto"/>
          <w:sz w:val="20"/>
        </w:rPr>
      </w:pPr>
      <w:r w:rsidRPr="00497268">
        <w:rPr>
          <w:rFonts w:ascii="Arial" w:hAnsi="Arial" w:cs="Arial"/>
          <w:color w:val="auto"/>
          <w:sz w:val="20"/>
        </w:rPr>
        <w:t>Logique de composition du partenariat, apports, rôles et importances des partenaires. Enjeux pour les partenaires</w:t>
      </w:r>
    </w:p>
    <w:p w14:paraId="01B02A4D" w14:textId="1601578B" w:rsidR="00631BC6" w:rsidRPr="009E075E" w:rsidRDefault="00631BC6" w:rsidP="009E075E">
      <w:pPr>
        <w:pStyle w:val="Puces2"/>
        <w:numPr>
          <w:ilvl w:val="0"/>
          <w:numId w:val="12"/>
        </w:numPr>
        <w:tabs>
          <w:tab w:val="left" w:pos="360"/>
        </w:tabs>
        <w:spacing w:line="276" w:lineRule="auto"/>
        <w:rPr>
          <w:rFonts w:ascii="Arial" w:hAnsi="Arial" w:cs="Arial"/>
          <w:color w:val="auto"/>
          <w:sz w:val="20"/>
        </w:rPr>
      </w:pPr>
      <w:r w:rsidRPr="009E075E">
        <w:rPr>
          <w:rFonts w:ascii="Arial" w:hAnsi="Arial" w:cs="Arial"/>
          <w:color w:val="auto"/>
          <w:sz w:val="20"/>
        </w:rPr>
        <w:t xml:space="preserve">Logique et équilibre de la </w:t>
      </w:r>
      <w:r w:rsidR="00F97A32">
        <w:rPr>
          <w:rFonts w:ascii="Arial" w:hAnsi="Arial" w:cs="Arial"/>
          <w:color w:val="auto"/>
          <w:sz w:val="20"/>
        </w:rPr>
        <w:t>collaboration</w:t>
      </w:r>
      <w:r w:rsidRPr="009E075E">
        <w:rPr>
          <w:rFonts w:ascii="Arial" w:hAnsi="Arial" w:cs="Arial"/>
          <w:color w:val="auto"/>
          <w:sz w:val="20"/>
        </w:rPr>
        <w:t xml:space="preserve"> entre les partenaires </w:t>
      </w:r>
    </w:p>
    <w:p w14:paraId="6FFFD461" w14:textId="5C6F3DDB" w:rsidR="009E075E" w:rsidRPr="00AC6B47" w:rsidRDefault="009E075E" w:rsidP="006D1EA3">
      <w:pPr>
        <w:rPr>
          <w:b/>
          <w:i/>
        </w:rPr>
      </w:pPr>
      <w:r w:rsidRPr="00AC6B47">
        <w:rPr>
          <w:b/>
          <w:i/>
        </w:rPr>
        <w:t>Gouvernance du consortium</w:t>
      </w:r>
      <w:r w:rsidR="00AC6B47" w:rsidRPr="00AC6B47">
        <w:rPr>
          <w:b/>
          <w:i/>
        </w:rPr>
        <w:t> :</w:t>
      </w:r>
    </w:p>
    <w:p w14:paraId="6C0DF09A" w14:textId="77777777" w:rsidR="007D578E" w:rsidRDefault="007D578E" w:rsidP="007D578E">
      <w:pPr>
        <w:pStyle w:val="Puces2"/>
        <w:numPr>
          <w:ilvl w:val="0"/>
          <w:numId w:val="12"/>
        </w:numPr>
        <w:tabs>
          <w:tab w:val="left" w:pos="360"/>
        </w:tabs>
        <w:spacing w:line="276" w:lineRule="auto"/>
        <w:rPr>
          <w:rFonts w:ascii="Arial" w:hAnsi="Arial" w:cs="Arial"/>
          <w:color w:val="auto"/>
          <w:sz w:val="20"/>
        </w:rPr>
      </w:pPr>
      <w:r w:rsidRPr="009E075E">
        <w:rPr>
          <w:rFonts w:ascii="Arial" w:hAnsi="Arial" w:cs="Arial"/>
          <w:color w:val="auto"/>
          <w:sz w:val="20"/>
        </w:rPr>
        <w:t>Connaissances antérieures : Présenter les modalités et conditions de partage des connaissances nécessaires à la mise en œuvre du projet collaboratif.</w:t>
      </w:r>
    </w:p>
    <w:p w14:paraId="0B7088B0" w14:textId="690E8804" w:rsidR="006D1EA3" w:rsidRPr="009E075E" w:rsidRDefault="006D1EA3" w:rsidP="009E075E">
      <w:pPr>
        <w:pStyle w:val="Puces2"/>
        <w:numPr>
          <w:ilvl w:val="0"/>
          <w:numId w:val="12"/>
        </w:numPr>
        <w:tabs>
          <w:tab w:val="left" w:pos="360"/>
        </w:tabs>
        <w:spacing w:line="276" w:lineRule="auto"/>
        <w:rPr>
          <w:rFonts w:ascii="Arial" w:hAnsi="Arial" w:cs="Arial"/>
          <w:color w:val="auto"/>
          <w:sz w:val="20"/>
        </w:rPr>
      </w:pPr>
      <w:r w:rsidRPr="009E075E">
        <w:rPr>
          <w:rFonts w:ascii="Arial" w:hAnsi="Arial" w:cs="Arial"/>
          <w:color w:val="auto"/>
          <w:sz w:val="20"/>
        </w:rPr>
        <w:t xml:space="preserve">Présenter l’organisation </w:t>
      </w:r>
      <w:r w:rsidR="00AC6B47">
        <w:rPr>
          <w:rFonts w:ascii="Arial" w:hAnsi="Arial" w:cs="Arial"/>
          <w:color w:val="auto"/>
          <w:sz w:val="20"/>
        </w:rPr>
        <w:t>du partenariat</w:t>
      </w:r>
      <w:r w:rsidRPr="009E075E">
        <w:rPr>
          <w:rFonts w:ascii="Arial" w:hAnsi="Arial" w:cs="Arial"/>
          <w:color w:val="auto"/>
          <w:sz w:val="20"/>
        </w:rPr>
        <w:t xml:space="preserve"> envisagée pour la phase de R&amp;D.</w:t>
      </w:r>
    </w:p>
    <w:p w14:paraId="77388035" w14:textId="77777777" w:rsidR="006D1EA3" w:rsidRPr="009E075E" w:rsidRDefault="006D1EA3" w:rsidP="009E075E">
      <w:pPr>
        <w:pStyle w:val="Puces2"/>
        <w:numPr>
          <w:ilvl w:val="0"/>
          <w:numId w:val="12"/>
        </w:numPr>
        <w:tabs>
          <w:tab w:val="left" w:pos="360"/>
        </w:tabs>
        <w:spacing w:line="276" w:lineRule="auto"/>
        <w:rPr>
          <w:rFonts w:ascii="Arial" w:hAnsi="Arial" w:cs="Arial"/>
          <w:color w:val="auto"/>
          <w:sz w:val="20"/>
        </w:rPr>
      </w:pPr>
      <w:r w:rsidRPr="009E075E">
        <w:rPr>
          <w:rFonts w:ascii="Arial" w:hAnsi="Arial" w:cs="Arial"/>
          <w:color w:val="auto"/>
          <w:sz w:val="20"/>
        </w:rPr>
        <w:t>Présenter les instances de gouvernance mises en œuvre (mode de fonctionnement, fréquence, liens avec le comité de suivi du projet)</w:t>
      </w:r>
    </w:p>
    <w:p w14:paraId="4D9B5AE7" w14:textId="000A8335" w:rsidR="006D1EA3" w:rsidRPr="009E075E" w:rsidRDefault="006D1EA3" w:rsidP="009E075E">
      <w:pPr>
        <w:pStyle w:val="Puces2"/>
        <w:numPr>
          <w:ilvl w:val="0"/>
          <w:numId w:val="12"/>
        </w:numPr>
        <w:tabs>
          <w:tab w:val="left" w:pos="360"/>
        </w:tabs>
        <w:spacing w:line="276" w:lineRule="auto"/>
        <w:rPr>
          <w:rFonts w:ascii="Arial" w:hAnsi="Arial" w:cs="Arial"/>
          <w:color w:val="auto"/>
          <w:sz w:val="20"/>
        </w:rPr>
      </w:pPr>
      <w:r w:rsidRPr="009E075E">
        <w:rPr>
          <w:rFonts w:ascii="Arial" w:hAnsi="Arial" w:cs="Arial"/>
          <w:color w:val="auto"/>
          <w:sz w:val="20"/>
        </w:rPr>
        <w:t xml:space="preserve">Résultats du projet : </w:t>
      </w:r>
      <w:r w:rsidR="006E371D" w:rsidRPr="009E075E">
        <w:rPr>
          <w:rFonts w:ascii="Arial" w:hAnsi="Arial" w:cs="Arial"/>
          <w:color w:val="auto"/>
          <w:sz w:val="20"/>
        </w:rPr>
        <w:t xml:space="preserve"> présenter les </w:t>
      </w:r>
      <w:r w:rsidRPr="009E075E">
        <w:rPr>
          <w:rFonts w:ascii="Arial" w:hAnsi="Arial" w:cs="Arial"/>
          <w:color w:val="auto"/>
          <w:sz w:val="20"/>
        </w:rPr>
        <w:t>règles envisagées d'appropriation, de protection et d'exploitation des résultats obtenus conjointement ou respectivement par les partenaires (entreprises ou organismes de recherche).</w:t>
      </w:r>
    </w:p>
    <w:p w14:paraId="563F14C4" w14:textId="5BFB2E40" w:rsidR="006D1EA3" w:rsidRPr="00AC6B47" w:rsidRDefault="006D1EA3" w:rsidP="006D1EA3">
      <w:pPr>
        <w:rPr>
          <w:b/>
        </w:rPr>
      </w:pPr>
      <w:r w:rsidRPr="00AC6B47">
        <w:rPr>
          <w:b/>
        </w:rPr>
        <w:t>Note : Le projet d’accord de consortium devra obligatoirement être joint au dossier de candidature.</w:t>
      </w:r>
    </w:p>
    <w:p w14:paraId="47920D74" w14:textId="77777777" w:rsidR="00A83C6D" w:rsidRPr="005B3B78" w:rsidRDefault="00A83C6D" w:rsidP="00982022">
      <w:pPr>
        <w:pStyle w:val="Titre2"/>
      </w:pPr>
      <w:r w:rsidRPr="005B3B78">
        <w:t>Description générale du projet</w:t>
      </w:r>
    </w:p>
    <w:p w14:paraId="7AF69CB2" w14:textId="450BF289" w:rsidR="00EB501D" w:rsidRPr="006D1BFD" w:rsidRDefault="00B76EE0" w:rsidP="006D1BFD">
      <w:pPr>
        <w:pStyle w:val="Puces2"/>
        <w:tabs>
          <w:tab w:val="left" w:pos="360"/>
        </w:tabs>
        <w:spacing w:line="276" w:lineRule="auto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Présenter (notamment) :</w:t>
      </w:r>
    </w:p>
    <w:p w14:paraId="75038652" w14:textId="0CA51790" w:rsidR="00DD5FEE" w:rsidRPr="00DD5FEE" w:rsidRDefault="00B76EE0" w:rsidP="00DD5FEE">
      <w:pPr>
        <w:pStyle w:val="Puces2"/>
        <w:numPr>
          <w:ilvl w:val="0"/>
          <w:numId w:val="12"/>
        </w:numPr>
        <w:tabs>
          <w:tab w:val="left" w:pos="360"/>
        </w:tabs>
        <w:spacing w:line="276" w:lineRule="auto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Le </w:t>
      </w:r>
      <w:r w:rsidR="00DD5FEE" w:rsidRPr="00DD5FEE">
        <w:rPr>
          <w:rFonts w:ascii="Arial" w:hAnsi="Arial" w:cs="Arial"/>
          <w:color w:val="auto"/>
          <w:sz w:val="20"/>
        </w:rPr>
        <w:t xml:space="preserve">caractère innovant et </w:t>
      </w:r>
      <w:r>
        <w:rPr>
          <w:rFonts w:ascii="Arial" w:hAnsi="Arial" w:cs="Arial"/>
          <w:color w:val="auto"/>
          <w:sz w:val="20"/>
        </w:rPr>
        <w:t xml:space="preserve">la </w:t>
      </w:r>
      <w:r w:rsidR="00DD5FEE" w:rsidRPr="00DD5FEE">
        <w:rPr>
          <w:rFonts w:ascii="Arial" w:hAnsi="Arial" w:cs="Arial"/>
          <w:color w:val="auto"/>
          <w:sz w:val="20"/>
        </w:rPr>
        <w:t>valeur ajoutée du projet ;</w:t>
      </w:r>
    </w:p>
    <w:p w14:paraId="2344F49F" w14:textId="1D468C6E" w:rsidR="00DD5FEE" w:rsidRPr="00DD5FEE" w:rsidRDefault="00B76EE0" w:rsidP="00DD5FEE">
      <w:pPr>
        <w:pStyle w:val="Puces2"/>
        <w:numPr>
          <w:ilvl w:val="0"/>
          <w:numId w:val="12"/>
        </w:numPr>
        <w:tabs>
          <w:tab w:val="left" w:pos="360"/>
        </w:tabs>
        <w:spacing w:line="276" w:lineRule="auto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Le </w:t>
      </w:r>
      <w:r w:rsidR="00DD5FEE" w:rsidRPr="00DD5FEE">
        <w:rPr>
          <w:rFonts w:ascii="Arial" w:hAnsi="Arial" w:cs="Arial"/>
          <w:color w:val="auto"/>
          <w:sz w:val="20"/>
        </w:rPr>
        <w:t xml:space="preserve">caractère stratégique à l’échelle nationale et régionale, </w:t>
      </w:r>
      <w:r>
        <w:rPr>
          <w:rFonts w:ascii="Arial" w:hAnsi="Arial" w:cs="Arial"/>
          <w:color w:val="auto"/>
          <w:sz w:val="20"/>
        </w:rPr>
        <w:t>l’</w:t>
      </w:r>
      <w:r w:rsidR="00DD5FEE" w:rsidRPr="00DD5FEE">
        <w:rPr>
          <w:rFonts w:ascii="Arial" w:hAnsi="Arial" w:cs="Arial"/>
          <w:color w:val="auto"/>
          <w:sz w:val="20"/>
        </w:rPr>
        <w:t>existence d’une collaboration structurée et d’un effet diffusant au sein d’une filière, en particulier pour les entreprises impliquées ;</w:t>
      </w:r>
    </w:p>
    <w:p w14:paraId="276942EB" w14:textId="3529F71C" w:rsidR="00DD5FEE" w:rsidRPr="00DD5FEE" w:rsidRDefault="00B76EE0" w:rsidP="00DD5FEE">
      <w:pPr>
        <w:pStyle w:val="Puces2"/>
        <w:numPr>
          <w:ilvl w:val="0"/>
          <w:numId w:val="12"/>
        </w:numPr>
        <w:tabs>
          <w:tab w:val="left" w:pos="360"/>
        </w:tabs>
        <w:spacing w:line="276" w:lineRule="auto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L’</w:t>
      </w:r>
      <w:r w:rsidR="00DD5FEE" w:rsidRPr="00DD5FEE">
        <w:rPr>
          <w:rFonts w:ascii="Arial" w:hAnsi="Arial" w:cs="Arial"/>
          <w:color w:val="auto"/>
          <w:sz w:val="20"/>
        </w:rPr>
        <w:t>impact économique du projet ;</w:t>
      </w:r>
    </w:p>
    <w:p w14:paraId="0C38EBF8" w14:textId="139BB6D5" w:rsidR="00DD5FEE" w:rsidRPr="00DD5FEE" w:rsidRDefault="00B76EE0" w:rsidP="00DD5FEE">
      <w:pPr>
        <w:pStyle w:val="Puces2"/>
        <w:numPr>
          <w:ilvl w:val="0"/>
          <w:numId w:val="12"/>
        </w:numPr>
        <w:tabs>
          <w:tab w:val="left" w:pos="360"/>
        </w:tabs>
        <w:spacing w:line="276" w:lineRule="auto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La </w:t>
      </w:r>
      <w:r w:rsidR="00DD5FEE" w:rsidRPr="00DD5FEE">
        <w:rPr>
          <w:rFonts w:ascii="Arial" w:hAnsi="Arial" w:cs="Arial"/>
          <w:color w:val="auto"/>
          <w:sz w:val="20"/>
        </w:rPr>
        <w:t>capacité du consortium à porter le projet ;</w:t>
      </w:r>
    </w:p>
    <w:p w14:paraId="7EC13E37" w14:textId="01BE6FE5" w:rsidR="00DD5FEE" w:rsidRPr="00DD5FEE" w:rsidRDefault="00B76EE0" w:rsidP="00DD5FEE">
      <w:pPr>
        <w:pStyle w:val="Puces2"/>
        <w:numPr>
          <w:ilvl w:val="0"/>
          <w:numId w:val="12"/>
        </w:numPr>
        <w:tabs>
          <w:tab w:val="left" w:pos="360"/>
        </w:tabs>
        <w:spacing w:line="276" w:lineRule="auto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L’</w:t>
      </w:r>
      <w:proofErr w:type="spellStart"/>
      <w:r w:rsidR="00DD5FEE" w:rsidRPr="00DD5FEE">
        <w:rPr>
          <w:rFonts w:ascii="Arial" w:hAnsi="Arial" w:cs="Arial"/>
          <w:color w:val="auto"/>
          <w:sz w:val="20"/>
        </w:rPr>
        <w:t>éco-conditionnalité</w:t>
      </w:r>
      <w:proofErr w:type="spellEnd"/>
      <w:r>
        <w:rPr>
          <w:rFonts w:ascii="Arial" w:hAnsi="Arial" w:cs="Arial"/>
          <w:color w:val="auto"/>
          <w:sz w:val="20"/>
        </w:rPr>
        <w:t xml:space="preserve"> </w:t>
      </w:r>
      <w:r w:rsidR="00587B7C">
        <w:rPr>
          <w:rFonts w:ascii="Arial" w:hAnsi="Arial" w:cs="Arial"/>
          <w:color w:val="auto"/>
          <w:sz w:val="20"/>
        </w:rPr>
        <w:t>d</w:t>
      </w:r>
      <w:r>
        <w:rPr>
          <w:rFonts w:ascii="Arial" w:hAnsi="Arial" w:cs="Arial"/>
          <w:color w:val="auto"/>
          <w:sz w:val="20"/>
        </w:rPr>
        <w:t>u projet</w:t>
      </w:r>
    </w:p>
    <w:p w14:paraId="54D4C944" w14:textId="75F63008" w:rsidR="00D20501" w:rsidRPr="00B42776" w:rsidRDefault="00EF274E" w:rsidP="00982022">
      <w:pPr>
        <w:pStyle w:val="Titre2"/>
      </w:pPr>
      <w:r w:rsidRPr="005B3B78">
        <w:t>Plan de travail</w:t>
      </w:r>
    </w:p>
    <w:p w14:paraId="57B8E27C" w14:textId="7B7C0AC5" w:rsidR="001C1223" w:rsidRPr="005B3B78" w:rsidRDefault="001C1223" w:rsidP="001C1223">
      <w:pPr>
        <w:spacing w:line="276" w:lineRule="auto"/>
      </w:pPr>
      <w:r w:rsidRPr="005B3B78">
        <w:t>Présentation des principales tâches à mener, le co</w:t>
      </w:r>
      <w:r>
        <w:t>ntenu et les résultats attendus</w:t>
      </w:r>
    </w:p>
    <w:p w14:paraId="775FB3CF" w14:textId="2B1306E6" w:rsidR="00D31228" w:rsidRDefault="001C1223" w:rsidP="00621D36">
      <w:pPr>
        <w:spacing w:line="276" w:lineRule="auto"/>
      </w:pPr>
      <w:r>
        <w:t>Organisation et répartition des travaux relevant de la responsabilité de chaque partenaire.</w:t>
      </w:r>
    </w:p>
    <w:p w14:paraId="1F421BDA" w14:textId="3566158B" w:rsidR="00D20501" w:rsidRPr="00D20501" w:rsidRDefault="00D20501" w:rsidP="00621D36">
      <w:pPr>
        <w:spacing w:line="276" w:lineRule="auto"/>
      </w:pPr>
      <w:r>
        <w:t>Structure du plan de travail du projet (</w:t>
      </w:r>
      <w:r w:rsidRPr="00F220B0">
        <w:t>arborescence</w:t>
      </w:r>
      <w:r>
        <w:t xml:space="preserve"> à 3 niveaux : projet, lots,</w:t>
      </w:r>
      <w:r w:rsidR="00507544">
        <w:t xml:space="preserve"> sous-lots</w:t>
      </w:r>
      <w:r>
        <w:t xml:space="preserve">) </w:t>
      </w:r>
    </w:p>
    <w:p w14:paraId="2B6ACE92" w14:textId="3495570F" w:rsidR="00DC1EBF" w:rsidRPr="005B3B78" w:rsidRDefault="00B30D34" w:rsidP="00621D36">
      <w:pPr>
        <w:spacing w:line="276" w:lineRule="auto"/>
      </w:pPr>
      <w:r w:rsidRPr="005B3B78">
        <w:lastRenderedPageBreak/>
        <w:t>C</w:t>
      </w:r>
      <w:r w:rsidR="00DC1EBF" w:rsidRPr="005B3B78">
        <w:t>ollaborations, sous-traitances et prestations externes envisagées ainsi que l’objet des dépenses d’investisseme</w:t>
      </w:r>
      <w:r w:rsidR="00783EF3">
        <w:t>nt ou autres achats nécessaires</w:t>
      </w:r>
    </w:p>
    <w:p w14:paraId="3B8384F7" w14:textId="77777777" w:rsidR="00FD7214" w:rsidRPr="005B3B78" w:rsidRDefault="00DC1EBF" w:rsidP="00621D36">
      <w:pPr>
        <w:spacing w:line="276" w:lineRule="auto"/>
      </w:pPr>
      <w:r w:rsidRPr="005B3B78">
        <w:t>Date de démarrage du projet (T0), planning de réali</w:t>
      </w:r>
      <w:r w:rsidR="00FD7214" w:rsidRPr="005B3B78">
        <w:t xml:space="preserve">sation, jalons décisionnels </w:t>
      </w:r>
    </w:p>
    <w:p w14:paraId="3F90CDF9" w14:textId="4A137937" w:rsidR="00DC1EBF" w:rsidRDefault="003B62E1" w:rsidP="00621D36">
      <w:pPr>
        <w:spacing w:line="276" w:lineRule="auto"/>
      </w:pPr>
      <w:r>
        <w:t>Présentation</w:t>
      </w:r>
      <w:r w:rsidR="00FD7214" w:rsidRPr="005B3B78">
        <w:t xml:space="preserve"> </w:t>
      </w:r>
      <w:r>
        <w:t xml:space="preserve">des </w:t>
      </w:r>
      <w:r w:rsidR="00BA3E19" w:rsidRPr="005B3B78">
        <w:t>livrables associés</w:t>
      </w:r>
      <w:r w:rsidR="00621D36">
        <w:t xml:space="preserve"> aux tâches et lots (compléter le tableau ci-dessous) :</w:t>
      </w:r>
    </w:p>
    <w:tbl>
      <w:tblPr>
        <w:tblStyle w:val="Grilledetableau1"/>
        <w:tblpPr w:leftFromText="141" w:rightFromText="141" w:vertAnchor="text" w:horzAnchor="margin" w:tblpY="30"/>
        <w:tblW w:w="5000" w:type="pct"/>
        <w:tblLayout w:type="fixed"/>
        <w:tblLook w:val="0000" w:firstRow="0" w:lastRow="0" w:firstColumn="0" w:lastColumn="0" w:noHBand="0" w:noVBand="0"/>
      </w:tblPr>
      <w:tblGrid>
        <w:gridCol w:w="524"/>
        <w:gridCol w:w="2304"/>
        <w:gridCol w:w="1842"/>
        <w:gridCol w:w="1277"/>
        <w:gridCol w:w="1597"/>
        <w:gridCol w:w="1510"/>
      </w:tblGrid>
      <w:tr w:rsidR="00427949" w:rsidRPr="005B3B78" w14:paraId="4B9CD496" w14:textId="3CB700DD" w:rsidTr="00253693">
        <w:trPr>
          <w:trHeight w:val="1087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14:paraId="4CA81D4B" w14:textId="77777777" w:rsidR="007F6A1B" w:rsidRPr="005B3B78" w:rsidRDefault="007F6A1B" w:rsidP="00DF58A1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5B3B78">
              <w:rPr>
                <w:rFonts w:cs="Arial"/>
                <w:b/>
                <w:sz w:val="16"/>
                <w:szCs w:val="18"/>
              </w:rPr>
              <w:t>Réf.</w:t>
            </w:r>
          </w:p>
        </w:tc>
        <w:tc>
          <w:tcPr>
            <w:tcW w:w="1272" w:type="pct"/>
            <w:shd w:val="clear" w:color="auto" w:fill="D9D9D9" w:themeFill="background1" w:themeFillShade="D9"/>
            <w:vAlign w:val="center"/>
          </w:tcPr>
          <w:p w14:paraId="6878948B" w14:textId="77777777" w:rsidR="007F6A1B" w:rsidRPr="005B3B78" w:rsidRDefault="007F6A1B" w:rsidP="00DF58A1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5B3B78">
              <w:rPr>
                <w:rFonts w:cs="Arial"/>
                <w:b/>
                <w:sz w:val="16"/>
                <w:szCs w:val="18"/>
              </w:rPr>
              <w:t>Objectifs</w:t>
            </w:r>
          </w:p>
        </w:tc>
        <w:tc>
          <w:tcPr>
            <w:tcW w:w="1017" w:type="pct"/>
            <w:shd w:val="clear" w:color="auto" w:fill="D9D9D9" w:themeFill="background1" w:themeFillShade="D9"/>
            <w:vAlign w:val="center"/>
          </w:tcPr>
          <w:p w14:paraId="74E79194" w14:textId="77777777" w:rsidR="007F6A1B" w:rsidRPr="005B3B78" w:rsidRDefault="007F6A1B" w:rsidP="00DF58A1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5B3B78">
              <w:rPr>
                <w:rFonts w:cs="Arial"/>
                <w:b/>
                <w:sz w:val="16"/>
                <w:szCs w:val="18"/>
              </w:rPr>
              <w:t>Travaux correspondants</w:t>
            </w:r>
          </w:p>
        </w:tc>
        <w:tc>
          <w:tcPr>
            <w:tcW w:w="705" w:type="pct"/>
            <w:shd w:val="clear" w:color="auto" w:fill="D9D9D9" w:themeFill="background1" w:themeFillShade="D9"/>
            <w:vAlign w:val="center"/>
          </w:tcPr>
          <w:p w14:paraId="72C8C8FB" w14:textId="77777777" w:rsidR="007F6A1B" w:rsidRPr="005B3B78" w:rsidRDefault="007F6A1B" w:rsidP="00DF58A1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Semestre de disponibilité</w:t>
            </w:r>
          </w:p>
        </w:tc>
        <w:tc>
          <w:tcPr>
            <w:tcW w:w="882" w:type="pct"/>
            <w:shd w:val="clear" w:color="auto" w:fill="D9D9D9" w:themeFill="background1" w:themeFillShade="D9"/>
            <w:vAlign w:val="center"/>
          </w:tcPr>
          <w:p w14:paraId="1BD34CE2" w14:textId="2CD6F631" w:rsidR="007F6A1B" w:rsidRPr="005B3B78" w:rsidRDefault="007F6A1B" w:rsidP="00DF58A1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 xml:space="preserve">Lot / </w:t>
            </w:r>
            <w:proofErr w:type="spellStart"/>
            <w:r w:rsidR="00507544">
              <w:rPr>
                <w:rFonts w:cs="Arial"/>
                <w:b/>
                <w:sz w:val="16"/>
                <w:szCs w:val="18"/>
              </w:rPr>
              <w:t>sous</w:t>
            </w:r>
            <w:bookmarkStart w:id="1" w:name="_GoBack"/>
            <w:bookmarkEnd w:id="1"/>
            <w:r w:rsidR="00507544">
              <w:rPr>
                <w:rFonts w:cs="Arial"/>
                <w:b/>
                <w:sz w:val="16"/>
                <w:szCs w:val="18"/>
              </w:rPr>
              <w:t>-lot</w:t>
            </w:r>
            <w:proofErr w:type="spellEnd"/>
            <w:ins w:id="2" w:author="Julien SIMON" w:date="2019-04-18T18:19:00Z">
              <w:r w:rsidR="00253693">
                <w:rPr>
                  <w:rFonts w:cs="Arial"/>
                  <w:b/>
                  <w:sz w:val="16"/>
                  <w:szCs w:val="18"/>
                </w:rPr>
                <w:t xml:space="preserve"> </w:t>
              </w:r>
            </w:ins>
            <w:r w:rsidRPr="005B3B78">
              <w:rPr>
                <w:rFonts w:cs="Arial"/>
                <w:b/>
                <w:sz w:val="16"/>
                <w:szCs w:val="18"/>
              </w:rPr>
              <w:t>correspondant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14:paraId="53A8FB1F" w14:textId="22572DC4" w:rsidR="007F6A1B" w:rsidRDefault="007F6A1B" w:rsidP="007F6A1B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Partenaire(s) concerné(s)</w:t>
            </w:r>
          </w:p>
        </w:tc>
      </w:tr>
      <w:tr w:rsidR="007F6A1B" w:rsidRPr="005B3B78" w14:paraId="1FF57216" w14:textId="14B6B020" w:rsidTr="00253693">
        <w:trPr>
          <w:trHeight w:val="875"/>
        </w:trPr>
        <w:tc>
          <w:tcPr>
            <w:tcW w:w="289" w:type="pct"/>
          </w:tcPr>
          <w:p w14:paraId="70515B8A" w14:textId="77777777" w:rsidR="007F6A1B" w:rsidRPr="005B3B78" w:rsidRDefault="007F6A1B" w:rsidP="00DF58A1">
            <w:pPr>
              <w:keepNext/>
              <w:keepLines/>
              <w:jc w:val="center"/>
              <w:rPr>
                <w:rFonts w:cs="Arial"/>
                <w:sz w:val="16"/>
                <w:szCs w:val="18"/>
              </w:rPr>
            </w:pPr>
            <w:r w:rsidRPr="005B3B78">
              <w:rPr>
                <w:rFonts w:cs="Arial"/>
                <w:sz w:val="16"/>
                <w:szCs w:val="18"/>
              </w:rPr>
              <w:t>L1</w:t>
            </w:r>
          </w:p>
        </w:tc>
        <w:tc>
          <w:tcPr>
            <w:tcW w:w="1272" w:type="pct"/>
            <w:vAlign w:val="center"/>
          </w:tcPr>
          <w:p w14:paraId="7C31ACB3" w14:textId="77777777" w:rsidR="007F6A1B" w:rsidRPr="005B3B78" w:rsidRDefault="007F6A1B" w:rsidP="00DF58A1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17" w:type="pct"/>
            <w:vAlign w:val="center"/>
          </w:tcPr>
          <w:p w14:paraId="18BB3AB4" w14:textId="77777777" w:rsidR="007F6A1B" w:rsidRPr="005B3B78" w:rsidRDefault="007F6A1B" w:rsidP="00DF58A1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705" w:type="pct"/>
            <w:vAlign w:val="center"/>
          </w:tcPr>
          <w:p w14:paraId="61C7BF9D" w14:textId="77777777" w:rsidR="007F6A1B" w:rsidRPr="005B3B78" w:rsidRDefault="007F6A1B" w:rsidP="00DF58A1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82" w:type="pct"/>
            <w:vAlign w:val="center"/>
          </w:tcPr>
          <w:p w14:paraId="470EDB07" w14:textId="77777777" w:rsidR="007F6A1B" w:rsidRPr="005B3B78" w:rsidRDefault="007F6A1B" w:rsidP="00DF58A1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34" w:type="pct"/>
          </w:tcPr>
          <w:p w14:paraId="3F8F89A0" w14:textId="77777777" w:rsidR="007F6A1B" w:rsidRPr="005B3B78" w:rsidRDefault="007F6A1B" w:rsidP="00DF58A1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7F6A1B" w:rsidRPr="005B3B78" w14:paraId="26842668" w14:textId="009F9C57" w:rsidTr="00253693">
        <w:trPr>
          <w:trHeight w:val="875"/>
        </w:trPr>
        <w:tc>
          <w:tcPr>
            <w:tcW w:w="289" w:type="pct"/>
          </w:tcPr>
          <w:p w14:paraId="262687F7" w14:textId="77777777" w:rsidR="007F6A1B" w:rsidRPr="005B3B78" w:rsidRDefault="007F6A1B" w:rsidP="00DF58A1">
            <w:pPr>
              <w:keepNext/>
              <w:keepLines/>
              <w:jc w:val="center"/>
              <w:rPr>
                <w:rFonts w:cs="Arial"/>
                <w:sz w:val="16"/>
                <w:szCs w:val="18"/>
              </w:rPr>
            </w:pPr>
            <w:r w:rsidRPr="005B3B78">
              <w:rPr>
                <w:rFonts w:cs="Arial"/>
                <w:sz w:val="16"/>
                <w:szCs w:val="18"/>
              </w:rPr>
              <w:t>L2</w:t>
            </w:r>
          </w:p>
        </w:tc>
        <w:tc>
          <w:tcPr>
            <w:tcW w:w="1272" w:type="pct"/>
            <w:vAlign w:val="center"/>
          </w:tcPr>
          <w:p w14:paraId="2F3ADDA2" w14:textId="77777777" w:rsidR="007F6A1B" w:rsidRPr="005B3B78" w:rsidRDefault="007F6A1B" w:rsidP="00DF58A1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17" w:type="pct"/>
            <w:vAlign w:val="center"/>
          </w:tcPr>
          <w:p w14:paraId="00554D99" w14:textId="77777777" w:rsidR="007F6A1B" w:rsidRPr="005B3B78" w:rsidRDefault="007F6A1B" w:rsidP="00DF58A1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705" w:type="pct"/>
            <w:vAlign w:val="center"/>
          </w:tcPr>
          <w:p w14:paraId="638E8D78" w14:textId="77777777" w:rsidR="007F6A1B" w:rsidRPr="005B3B78" w:rsidRDefault="007F6A1B" w:rsidP="00DF58A1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82" w:type="pct"/>
            <w:vAlign w:val="center"/>
          </w:tcPr>
          <w:p w14:paraId="6ED618D9" w14:textId="77777777" w:rsidR="007F6A1B" w:rsidRPr="005B3B78" w:rsidRDefault="007F6A1B" w:rsidP="00DF58A1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34" w:type="pct"/>
          </w:tcPr>
          <w:p w14:paraId="063D6796" w14:textId="77777777" w:rsidR="007F6A1B" w:rsidRPr="005B3B78" w:rsidRDefault="007F6A1B" w:rsidP="00DF58A1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7F6A1B" w:rsidRPr="005B3B78" w14:paraId="57ECE275" w14:textId="7CBB9EE3" w:rsidTr="00253693">
        <w:trPr>
          <w:trHeight w:val="875"/>
        </w:trPr>
        <w:tc>
          <w:tcPr>
            <w:tcW w:w="289" w:type="pct"/>
          </w:tcPr>
          <w:p w14:paraId="36C23B13" w14:textId="77777777" w:rsidR="007F6A1B" w:rsidRPr="005B3B78" w:rsidRDefault="007F6A1B" w:rsidP="00DF58A1">
            <w:pPr>
              <w:keepNext/>
              <w:keepLines/>
              <w:jc w:val="center"/>
              <w:rPr>
                <w:rFonts w:cs="Arial"/>
                <w:sz w:val="16"/>
                <w:szCs w:val="18"/>
              </w:rPr>
            </w:pPr>
            <w:r w:rsidRPr="005B3B78">
              <w:rPr>
                <w:rFonts w:cs="Arial"/>
                <w:sz w:val="16"/>
                <w:szCs w:val="18"/>
              </w:rPr>
              <w:t>…</w:t>
            </w:r>
          </w:p>
        </w:tc>
        <w:tc>
          <w:tcPr>
            <w:tcW w:w="1272" w:type="pct"/>
            <w:vAlign w:val="center"/>
          </w:tcPr>
          <w:p w14:paraId="546112D4" w14:textId="77777777" w:rsidR="007F6A1B" w:rsidRPr="005B3B78" w:rsidRDefault="007F6A1B" w:rsidP="00DF58A1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17" w:type="pct"/>
            <w:vAlign w:val="center"/>
          </w:tcPr>
          <w:p w14:paraId="2B1C416F" w14:textId="77777777" w:rsidR="007F6A1B" w:rsidRPr="005B3B78" w:rsidRDefault="007F6A1B" w:rsidP="00DF58A1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705" w:type="pct"/>
            <w:vAlign w:val="center"/>
          </w:tcPr>
          <w:p w14:paraId="760700CF" w14:textId="77777777" w:rsidR="007F6A1B" w:rsidRPr="005B3B78" w:rsidRDefault="007F6A1B" w:rsidP="00DF58A1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82" w:type="pct"/>
            <w:vAlign w:val="center"/>
          </w:tcPr>
          <w:p w14:paraId="05B6FBF7" w14:textId="77777777" w:rsidR="007F6A1B" w:rsidRPr="005B3B78" w:rsidRDefault="007F6A1B" w:rsidP="00DF58A1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834" w:type="pct"/>
          </w:tcPr>
          <w:p w14:paraId="44CB550C" w14:textId="77777777" w:rsidR="007F6A1B" w:rsidRPr="005B3B78" w:rsidRDefault="007F6A1B" w:rsidP="00DF58A1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</w:tbl>
    <w:p w14:paraId="288F6C34" w14:textId="6E730327" w:rsidR="00621D36" w:rsidRDefault="00621D36" w:rsidP="00DC1EBF"/>
    <w:p w14:paraId="1929C719" w14:textId="54118660" w:rsidR="009D3B6D" w:rsidRPr="00905E13" w:rsidRDefault="00905E13" w:rsidP="00905E13">
      <w:r w:rsidRPr="00905E13">
        <w:t xml:space="preserve">Identification des différents jalons d’avancement et des éventuels points de « go no go » ou d’arrêt du programme. </w:t>
      </w:r>
    </w:p>
    <w:p w14:paraId="64131B1F" w14:textId="1C2B4886" w:rsidR="000859D0" w:rsidRDefault="00905E13" w:rsidP="00DC1EBF">
      <w:pPr>
        <w:rPr>
          <w:b/>
        </w:rPr>
      </w:pPr>
      <w:r>
        <w:rPr>
          <w:b/>
        </w:rPr>
        <w:t>Un</w:t>
      </w:r>
      <w:r w:rsidR="004D06A9" w:rsidRPr="00357439">
        <w:rPr>
          <w:b/>
        </w:rPr>
        <w:t xml:space="preserve"> schéma de </w:t>
      </w:r>
      <w:r w:rsidR="000859D0" w:rsidRPr="00357439">
        <w:rPr>
          <w:b/>
        </w:rPr>
        <w:t xml:space="preserve">Gantt </w:t>
      </w:r>
      <w:r w:rsidR="004D06A9" w:rsidRPr="00357439">
        <w:rPr>
          <w:b/>
        </w:rPr>
        <w:t xml:space="preserve">général du projet devra obligatoirement être joint à cette partie de l’annexe technique du projet. </w:t>
      </w:r>
      <w:r w:rsidR="000859D0" w:rsidRPr="00357439">
        <w:rPr>
          <w:b/>
        </w:rPr>
        <w:t xml:space="preserve"> </w:t>
      </w:r>
    </w:p>
    <w:p w14:paraId="30341817" w14:textId="77777777" w:rsidR="00E35453" w:rsidRPr="005B3B78" w:rsidRDefault="00E35453" w:rsidP="00982022">
      <w:pPr>
        <w:pStyle w:val="Titre2"/>
      </w:pPr>
      <w:r w:rsidRPr="005B3B78">
        <w:t>Budget prévisionnel du projet</w:t>
      </w:r>
    </w:p>
    <w:p w14:paraId="26DFEBE5" w14:textId="343E4420" w:rsidR="003A1219" w:rsidRDefault="003A1219" w:rsidP="00621D36">
      <w:pPr>
        <w:spacing w:line="276" w:lineRule="auto"/>
      </w:pPr>
      <w:r>
        <w:t>Pour chaque partenaire, c</w:t>
      </w:r>
      <w:r w:rsidR="004E0BD2">
        <w:t>ompléter le tableau de synthèse des coûts du projet ci-dessous</w:t>
      </w:r>
      <w:r w:rsidR="002A308D">
        <w:rPr>
          <w:rStyle w:val="Appelnotedebasdep"/>
        </w:rPr>
        <w:footnoteReference w:id="2"/>
      </w:r>
      <w:r w:rsidR="004E0BD2">
        <w:t xml:space="preserve"> (les montants doivent </w:t>
      </w:r>
      <w:r w:rsidR="006C552D">
        <w:t xml:space="preserve">être </w:t>
      </w:r>
      <w:r w:rsidR="004E0BD2">
        <w:t xml:space="preserve">identiques à ceux de </w:t>
      </w:r>
      <w:r w:rsidR="004E0BD2" w:rsidRPr="005B3B78">
        <w:t>l’onglet « </w:t>
      </w:r>
      <w:r w:rsidR="004E0BD2">
        <w:t>annexe financière </w:t>
      </w:r>
      <w:r w:rsidR="004E0BD2" w:rsidRPr="005B3B78">
        <w:t>»</w:t>
      </w:r>
      <w:r w:rsidR="004E0BD2" w:rsidRPr="004E0BD2">
        <w:t xml:space="preserve"> </w:t>
      </w:r>
      <w:r w:rsidR="004E0BD2" w:rsidRPr="005B3B78">
        <w:t>d</w:t>
      </w:r>
      <w:r w:rsidR="002433BF">
        <w:t>u document 4</w:t>
      </w:r>
      <w:r w:rsidR="001F071E">
        <w:t xml:space="preserve"> </w:t>
      </w:r>
      <w:r w:rsidR="009D3B6D">
        <w:t>remplis par chaque partenaire</w:t>
      </w:r>
      <w:r w:rsidR="004E0BD2">
        <w:t>)</w:t>
      </w:r>
      <w:r w:rsidR="00DB7896">
        <w:t xml:space="preserve"> en euros HT</w:t>
      </w:r>
    </w:p>
    <w:tbl>
      <w:tblPr>
        <w:tblW w:w="91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7"/>
        <w:gridCol w:w="1882"/>
        <w:gridCol w:w="1362"/>
        <w:gridCol w:w="1362"/>
        <w:gridCol w:w="1386"/>
      </w:tblGrid>
      <w:tr w:rsidR="00A611F7" w:rsidRPr="00DF58A1" w14:paraId="5169D87F" w14:textId="3B2F0588" w:rsidTr="00427949">
        <w:trPr>
          <w:trHeight w:val="957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77938" w14:textId="77777777" w:rsidR="00A611F7" w:rsidRDefault="00A611F7" w:rsidP="00A611F7">
            <w:pPr>
              <w:spacing w:before="0" w:after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2356F" w14:textId="67681A38" w:rsidR="00A611F7" w:rsidRPr="00CF4358" w:rsidRDefault="00A611F7" w:rsidP="00A611F7">
            <w:pPr>
              <w:spacing w:before="0" w:after="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Partenaire 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89FDD" w14:textId="35A66846" w:rsidR="00A611F7" w:rsidRPr="00CF4358" w:rsidRDefault="00A611F7" w:rsidP="00A611F7">
            <w:pPr>
              <w:spacing w:before="0" w:after="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Partenaire 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1C83F" w14:textId="34276E5A" w:rsidR="00A611F7" w:rsidRDefault="00A611F7" w:rsidP="00A611F7">
            <w:pPr>
              <w:spacing w:before="0" w:after="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Partenaire 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3F7B8" w14:textId="36015257" w:rsidR="00A611F7" w:rsidRDefault="00A611F7" w:rsidP="00A611F7">
            <w:pPr>
              <w:spacing w:before="0" w:after="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Total des dépenses du consortium</w:t>
            </w:r>
          </w:p>
        </w:tc>
      </w:tr>
      <w:tr w:rsidR="00A611F7" w:rsidRPr="00DF58A1" w14:paraId="33597A1C" w14:textId="4B7301FE" w:rsidTr="00427949">
        <w:trPr>
          <w:trHeight w:val="554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AA61" w14:textId="7D7EEE20" w:rsidR="00A611F7" w:rsidRPr="00CF4358" w:rsidRDefault="00A611F7" w:rsidP="006E3EF3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Total</w:t>
            </w:r>
            <w:r w:rsidRPr="00CF4358">
              <w:rPr>
                <w:rFonts w:cs="Arial"/>
                <w:color w:val="000000"/>
                <w:szCs w:val="20"/>
              </w:rPr>
              <w:t xml:space="preserve"> frais de personnel :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4EBC" w14:textId="0B80D81F" w:rsidR="00A611F7" w:rsidRPr="00CF4358" w:rsidRDefault="00A611F7" w:rsidP="00DB7896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8871A5" w14:textId="77777777" w:rsidR="00A611F7" w:rsidRPr="00CF4358" w:rsidRDefault="00A611F7" w:rsidP="00DB7896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512A8" w14:textId="77777777" w:rsidR="00A611F7" w:rsidRPr="00CF4358" w:rsidRDefault="00A611F7" w:rsidP="00DB7896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20574D" w14:textId="77777777" w:rsidR="00A611F7" w:rsidRPr="00CF4358" w:rsidRDefault="00A611F7" w:rsidP="00DB7896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A611F7" w:rsidRPr="00DF58A1" w14:paraId="51441B48" w14:textId="71C1D945" w:rsidTr="00427949">
        <w:trPr>
          <w:trHeight w:val="545"/>
        </w:trPr>
        <w:tc>
          <w:tcPr>
            <w:tcW w:w="3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E48BC" w14:textId="14E8E84C" w:rsidR="00A611F7" w:rsidRPr="00CF4358" w:rsidRDefault="00A611F7" w:rsidP="006E3EF3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Total</w:t>
            </w:r>
            <w:r w:rsidRPr="00CF4358">
              <w:rPr>
                <w:rFonts w:cs="Arial"/>
                <w:color w:val="000000"/>
                <w:szCs w:val="20"/>
              </w:rPr>
              <w:t xml:space="preserve"> frais généraux et achats :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90F7D" w14:textId="68EFCCD7" w:rsidR="00A611F7" w:rsidRPr="00CF4358" w:rsidRDefault="00A611F7" w:rsidP="00DB7896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0C938" w14:textId="77777777" w:rsidR="00A611F7" w:rsidRPr="00CF4358" w:rsidRDefault="00A611F7" w:rsidP="00DB7896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3BCCE2" w14:textId="77777777" w:rsidR="00A611F7" w:rsidRPr="00CF4358" w:rsidRDefault="00A611F7" w:rsidP="00DB7896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B92407" w14:textId="77777777" w:rsidR="00A611F7" w:rsidRPr="00CF4358" w:rsidRDefault="00A611F7" w:rsidP="00DB7896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A611F7" w:rsidRPr="00DF58A1" w14:paraId="256AF85B" w14:textId="3DA7F30A" w:rsidTr="00427949">
        <w:trPr>
          <w:trHeight w:val="930"/>
        </w:trPr>
        <w:tc>
          <w:tcPr>
            <w:tcW w:w="3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77013" w14:textId="269D607C" w:rsidR="00A611F7" w:rsidRPr="00CF4358" w:rsidRDefault="00A611F7" w:rsidP="006E3EF3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Total</w:t>
            </w:r>
            <w:r w:rsidRPr="00CF4358">
              <w:rPr>
                <w:rFonts w:cs="Arial"/>
                <w:color w:val="000000"/>
                <w:szCs w:val="20"/>
              </w:rPr>
              <w:t xml:space="preserve"> sous-traitance et prestation :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575B" w14:textId="77777777" w:rsidR="00A611F7" w:rsidRPr="00CF4358" w:rsidRDefault="00A611F7" w:rsidP="00DB7896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60D36A" w14:textId="77777777" w:rsidR="00A611F7" w:rsidRPr="00CF4358" w:rsidRDefault="00A611F7" w:rsidP="00DB7896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212569" w14:textId="77777777" w:rsidR="00A611F7" w:rsidRPr="00CF4358" w:rsidRDefault="00A611F7" w:rsidP="00DB7896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239FF2" w14:textId="77777777" w:rsidR="00A611F7" w:rsidRPr="00CF4358" w:rsidRDefault="00A611F7" w:rsidP="00DB7896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A611F7" w:rsidRPr="00DF58A1" w14:paraId="4A027DBA" w14:textId="44BBF489" w:rsidTr="00427949">
        <w:trPr>
          <w:trHeight w:val="1133"/>
        </w:trPr>
        <w:tc>
          <w:tcPr>
            <w:tcW w:w="3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7AAD" w14:textId="125DD3BD" w:rsidR="00A611F7" w:rsidRPr="00CF4358" w:rsidRDefault="00A611F7" w:rsidP="006E3EF3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Total</w:t>
            </w:r>
            <w:r w:rsidRPr="00CF4358">
              <w:rPr>
                <w:rFonts w:cs="Arial"/>
                <w:color w:val="000000"/>
                <w:szCs w:val="20"/>
              </w:rPr>
              <w:t xml:space="preserve"> investissements, amortissements et autres :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CFA7E" w14:textId="77777777" w:rsidR="00A611F7" w:rsidRPr="00CF4358" w:rsidRDefault="00A611F7" w:rsidP="00DB7896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029637" w14:textId="77777777" w:rsidR="00A611F7" w:rsidRPr="00CF4358" w:rsidRDefault="00A611F7" w:rsidP="00DB7896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487DD9" w14:textId="77777777" w:rsidR="00A611F7" w:rsidRPr="00CF4358" w:rsidRDefault="00A611F7" w:rsidP="00DB7896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A0FBB7" w14:textId="77777777" w:rsidR="00A611F7" w:rsidRPr="00CF4358" w:rsidRDefault="00A611F7" w:rsidP="00DB7896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A611F7" w:rsidRPr="00DF58A1" w14:paraId="20113CAF" w14:textId="2FE5946B" w:rsidTr="00427949">
        <w:trPr>
          <w:trHeight w:val="559"/>
        </w:trPr>
        <w:tc>
          <w:tcPr>
            <w:tcW w:w="3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2D1F" w14:textId="3D19DD48" w:rsidR="00A611F7" w:rsidRPr="002A3B06" w:rsidRDefault="00A611F7" w:rsidP="002A3B06">
            <w:pPr>
              <w:spacing w:before="0" w:after="0"/>
              <w:jc w:val="left"/>
              <w:rPr>
                <w:rFonts w:cs="Arial"/>
                <w:b/>
                <w:color w:val="000000"/>
                <w:szCs w:val="20"/>
              </w:rPr>
            </w:pPr>
            <w:r w:rsidRPr="002A3B06">
              <w:rPr>
                <w:rFonts w:cs="Arial"/>
                <w:b/>
                <w:color w:val="000000"/>
                <w:szCs w:val="20"/>
              </w:rPr>
              <w:t>Total </w:t>
            </w:r>
            <w:r>
              <w:rPr>
                <w:rFonts w:cs="Arial"/>
                <w:b/>
                <w:color w:val="000000"/>
                <w:szCs w:val="20"/>
              </w:rPr>
              <w:t xml:space="preserve">du budget </w:t>
            </w:r>
            <w:r w:rsidRPr="002A3B06">
              <w:rPr>
                <w:rFonts w:cs="Arial"/>
                <w:b/>
                <w:color w:val="000000"/>
                <w:szCs w:val="20"/>
              </w:rPr>
              <w:t>: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F553" w14:textId="7ABB2168" w:rsidR="00A611F7" w:rsidRPr="00CF4358" w:rsidRDefault="00A611F7" w:rsidP="00DB7896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740221" w14:textId="77777777" w:rsidR="00A611F7" w:rsidRPr="00CF4358" w:rsidRDefault="00A611F7" w:rsidP="00DB7896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B5C91F" w14:textId="77777777" w:rsidR="00A611F7" w:rsidRPr="00CF4358" w:rsidRDefault="00A611F7" w:rsidP="00DB7896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7B86F2" w14:textId="77777777" w:rsidR="00A611F7" w:rsidRPr="00CF4358" w:rsidRDefault="00A611F7" w:rsidP="00DB7896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</w:tr>
    </w:tbl>
    <w:p w14:paraId="0F38CE1C" w14:textId="27383F7A" w:rsidR="006B0490" w:rsidRPr="00621D36" w:rsidRDefault="00B63D9B" w:rsidP="00982022">
      <w:pPr>
        <w:pStyle w:val="Titre2"/>
      </w:pPr>
      <w:r>
        <w:lastRenderedPageBreak/>
        <w:t>Retombées</w:t>
      </w:r>
      <w:r w:rsidR="00EB7086">
        <w:t xml:space="preserve"> globales</w:t>
      </w:r>
      <w:r>
        <w:t xml:space="preserve"> du projet</w:t>
      </w:r>
    </w:p>
    <w:p w14:paraId="0733C8E5" w14:textId="2EC3A90F" w:rsidR="006D38CC" w:rsidRDefault="006D38CC" w:rsidP="00621D36">
      <w:pPr>
        <w:spacing w:line="276" w:lineRule="auto"/>
      </w:pPr>
      <w:r>
        <w:t>Préciser l</w:t>
      </w:r>
      <w:r w:rsidR="00D6744D">
        <w:t>es retombées économiques et technologiques directes sous formes de nouveaux produits, procédés, services et technologies du projet.</w:t>
      </w:r>
    </w:p>
    <w:p w14:paraId="29CF5B2E" w14:textId="202359AB" w:rsidR="006B0490" w:rsidRPr="005B3B78" w:rsidRDefault="006B0490" w:rsidP="00621D36">
      <w:pPr>
        <w:spacing w:line="276" w:lineRule="auto"/>
      </w:pPr>
      <w:r w:rsidRPr="005B3B78">
        <w:t>Indiquer la localisation des activités liées au projet et la localisation des activités indust</w:t>
      </w:r>
      <w:r w:rsidR="00692A79">
        <w:t>rielles et commerciales futures</w:t>
      </w:r>
    </w:p>
    <w:p w14:paraId="12E9CE3A" w14:textId="7248C15B" w:rsidR="006B0490" w:rsidRPr="005B3B78" w:rsidRDefault="006B0490" w:rsidP="00D6744D">
      <w:pPr>
        <w:pStyle w:val="Paragraphedeliste"/>
        <w:numPr>
          <w:ilvl w:val="0"/>
          <w:numId w:val="17"/>
        </w:numPr>
        <w:rPr>
          <w:rFonts w:ascii="Arial" w:eastAsia="Times New Roman" w:hAnsi="Arial"/>
          <w:sz w:val="20"/>
          <w:lang w:eastAsia="fr-FR"/>
        </w:rPr>
      </w:pPr>
      <w:r w:rsidRPr="005B3B78">
        <w:rPr>
          <w:rFonts w:ascii="Arial" w:eastAsia="Times New Roman" w:hAnsi="Arial"/>
          <w:sz w:val="20"/>
          <w:lang w:eastAsia="fr-FR"/>
        </w:rPr>
        <w:t>Localisation de l’expérimentati</w:t>
      </w:r>
      <w:r w:rsidR="0084286E">
        <w:rPr>
          <w:rFonts w:ascii="Arial" w:eastAsia="Times New Roman" w:hAnsi="Arial"/>
          <w:sz w:val="20"/>
          <w:lang w:eastAsia="fr-FR"/>
        </w:rPr>
        <w:t>on (activités liées au projet) </w:t>
      </w:r>
    </w:p>
    <w:p w14:paraId="2E994ABB" w14:textId="62810732" w:rsidR="006B0490" w:rsidRPr="005B3B78" w:rsidRDefault="006B0490" w:rsidP="00D6744D">
      <w:pPr>
        <w:pStyle w:val="Paragraphedeliste"/>
        <w:numPr>
          <w:ilvl w:val="0"/>
          <w:numId w:val="17"/>
        </w:numPr>
        <w:rPr>
          <w:rFonts w:ascii="Arial" w:eastAsia="Times New Roman" w:hAnsi="Arial"/>
          <w:sz w:val="20"/>
          <w:lang w:eastAsia="fr-FR"/>
        </w:rPr>
      </w:pPr>
      <w:r w:rsidRPr="005B3B78">
        <w:rPr>
          <w:rFonts w:ascii="Arial" w:eastAsia="Times New Roman" w:hAnsi="Arial"/>
          <w:sz w:val="20"/>
          <w:lang w:eastAsia="fr-FR"/>
        </w:rPr>
        <w:t>Localisation des retombées économiques (activités industr</w:t>
      </w:r>
      <w:r w:rsidR="0084286E">
        <w:rPr>
          <w:rFonts w:ascii="Arial" w:eastAsia="Times New Roman" w:hAnsi="Arial"/>
          <w:sz w:val="20"/>
          <w:lang w:eastAsia="fr-FR"/>
        </w:rPr>
        <w:t>ielles et commerciales futures)</w:t>
      </w:r>
    </w:p>
    <w:p w14:paraId="49D4C299" w14:textId="0EBB2EB2" w:rsidR="006B0490" w:rsidRDefault="006B0490" w:rsidP="00621D36">
      <w:pPr>
        <w:spacing w:line="276" w:lineRule="auto"/>
      </w:pPr>
      <w:r w:rsidRPr="005B3B78">
        <w:t>Distinguer le nombre d’emplois directs et indirects créés et/ou maintenus lors de la phase d’exécution du projet, puis lors de la phase d’exploitation des résultats du projet</w:t>
      </w:r>
    </w:p>
    <w:p w14:paraId="3DFB28F2" w14:textId="0A556E79" w:rsidR="004B69AB" w:rsidRDefault="004B69AB" w:rsidP="00621D36">
      <w:pPr>
        <w:spacing w:line="276" w:lineRule="auto"/>
        <w:rPr>
          <w:b/>
        </w:rPr>
      </w:pPr>
      <w:r>
        <w:rPr>
          <w:b/>
        </w:rPr>
        <w:t>Note : Le consortium devra intégrer à cette présentation un tableau synthétique reprenant, pour chaque partenaire, les créations d’emplois en phase de R&amp;D et en phase de lancement industriel et commercial.</w:t>
      </w:r>
    </w:p>
    <w:p w14:paraId="2E166B81" w14:textId="76B145AF" w:rsidR="00A4710A" w:rsidRDefault="00A4710A" w:rsidP="00621D36">
      <w:pPr>
        <w:spacing w:line="276" w:lineRule="auto"/>
      </w:pPr>
      <w:r>
        <w:t>Le cas échéant, démontrer la cohérence du projet av</w:t>
      </w:r>
      <w:r w:rsidR="0084286E">
        <w:t>ec les politiques territoriales</w:t>
      </w:r>
    </w:p>
    <w:p w14:paraId="555CD8EC" w14:textId="77777777" w:rsidR="001343B7" w:rsidRPr="005B3B78" w:rsidRDefault="001343B7" w:rsidP="001343B7">
      <w:pPr>
        <w:spacing w:line="276" w:lineRule="auto"/>
      </w:pPr>
      <w:r>
        <w:t xml:space="preserve">Préciser les retombées indirectes du projet en termes de structuration durable de filières (existantes ou émergentes). </w:t>
      </w:r>
    </w:p>
    <w:p w14:paraId="1A508FB3" w14:textId="68348331" w:rsidR="00144B11" w:rsidRPr="005B3B78" w:rsidRDefault="006B0490" w:rsidP="00982022">
      <w:pPr>
        <w:pStyle w:val="Titre2"/>
      </w:pPr>
      <w:bookmarkStart w:id="3" w:name="_Toc390788890"/>
      <w:r w:rsidRPr="005B3B78">
        <w:t xml:space="preserve">Exploitation économique et industrielle </w:t>
      </w:r>
      <w:r w:rsidR="003227EC">
        <w:t>du projet</w:t>
      </w:r>
      <w:r w:rsidR="00EB7086">
        <w:t xml:space="preserve"> par les partenaires</w:t>
      </w:r>
    </w:p>
    <w:p w14:paraId="2D77C3DC" w14:textId="13B8BE2F" w:rsidR="000D0A5F" w:rsidRPr="005B3B78" w:rsidRDefault="000D0A5F" w:rsidP="000D0A5F">
      <w:r w:rsidRPr="005B3B78">
        <w:t>Décrire les produits et/ou services issus des résultats du projet et le</w:t>
      </w:r>
      <w:r w:rsidR="00621D36">
        <w:t>s</w:t>
      </w:r>
      <w:r w:rsidRPr="005B3B78">
        <w:t xml:space="preserve"> modèle</w:t>
      </w:r>
      <w:r w:rsidR="00621D36">
        <w:t>s</w:t>
      </w:r>
      <w:r w:rsidRPr="005B3B78">
        <w:t xml:space="preserve"> économique</w:t>
      </w:r>
      <w:r w:rsidR="00621D36">
        <w:t>s</w:t>
      </w:r>
      <w:r w:rsidRPr="005B3B78">
        <w:t xml:space="preserve"> envisagé</w:t>
      </w:r>
      <w:r w:rsidR="00621D36">
        <w:t>s</w:t>
      </w:r>
      <w:r w:rsidR="006C2FBE">
        <w:t xml:space="preserve"> pour chaque partenaire entreprise</w:t>
      </w:r>
      <w:r w:rsidR="00295879">
        <w:t xml:space="preserve"> (en justifiant les hypothèses prises en compte)</w:t>
      </w:r>
      <w:r w:rsidR="006C2FBE">
        <w:t xml:space="preserve">. </w:t>
      </w:r>
    </w:p>
    <w:p w14:paraId="6A4291DD" w14:textId="77777777" w:rsidR="00295879" w:rsidRDefault="00EB7086" w:rsidP="001343B7">
      <w:r>
        <w:t>Présenter synthétiquement</w:t>
      </w:r>
      <w:r w:rsidRPr="005B3B78">
        <w:t xml:space="preserve"> </w:t>
      </w:r>
      <w:r w:rsidR="000D0A5F" w:rsidRPr="005B3B78">
        <w:t xml:space="preserve">les principaux </w:t>
      </w:r>
      <w:r w:rsidR="006D1BFD">
        <w:t>acteurs</w:t>
      </w:r>
      <w:r w:rsidR="001343B7">
        <w:t>,</w:t>
      </w:r>
      <w:r w:rsidR="00AA7D98">
        <w:t xml:space="preserve"> et segments de marché</w:t>
      </w:r>
      <w:r w:rsidR="000D0A5F" w:rsidRPr="005B3B78">
        <w:t xml:space="preserve"> visés</w:t>
      </w:r>
      <w:r w:rsidR="001343B7">
        <w:rPr>
          <w:rStyle w:val="Appelnotedebasdep"/>
        </w:rPr>
        <w:footnoteReference w:id="3"/>
      </w:r>
      <w:r w:rsidR="000D0A5F" w:rsidRPr="005B3B78">
        <w:t xml:space="preserve">, leurs tailles estimatives, </w:t>
      </w:r>
      <w:r w:rsidR="00813E82">
        <w:t xml:space="preserve">leur taux de croissance, </w:t>
      </w:r>
      <w:r w:rsidR="000D0A5F" w:rsidRPr="005B3B78">
        <w:t xml:space="preserve">les acteurs déjà présents et les solutions concurrentes. </w:t>
      </w:r>
    </w:p>
    <w:p w14:paraId="77C2E814" w14:textId="6680BA73" w:rsidR="001343B7" w:rsidRPr="002D4350" w:rsidRDefault="001343B7" w:rsidP="001343B7">
      <w:pPr>
        <w:rPr>
          <w:rFonts w:cs="Arial"/>
          <w:szCs w:val="20"/>
        </w:rPr>
      </w:pPr>
      <w:r>
        <w:rPr>
          <w:rFonts w:cs="Arial"/>
          <w:szCs w:val="20"/>
        </w:rPr>
        <w:t>Pour chaque partenaire entreprise, compléter le tableau « </w:t>
      </w:r>
      <w:r w:rsidR="005E4662">
        <w:rPr>
          <w:rFonts w:cs="Arial"/>
          <w:szCs w:val="20"/>
        </w:rPr>
        <w:t>prévisions économiques</w:t>
      </w:r>
      <w:r>
        <w:rPr>
          <w:rFonts w:cs="Arial"/>
          <w:szCs w:val="20"/>
        </w:rPr>
        <w:t> » de l’onglet « Prévisions économiques » d</w:t>
      </w:r>
      <w:r w:rsidR="00295879">
        <w:rPr>
          <w:rFonts w:cs="Arial"/>
          <w:szCs w:val="20"/>
        </w:rPr>
        <w:t>u document 4.</w:t>
      </w:r>
    </w:p>
    <w:p w14:paraId="345B92DC" w14:textId="09F02B73" w:rsidR="003E4EDB" w:rsidRPr="002A3B06" w:rsidRDefault="003E4EDB" w:rsidP="003E4EDB">
      <w:pPr>
        <w:pStyle w:val="Titre2"/>
      </w:pPr>
      <w:r w:rsidRPr="003E4EDB">
        <w:t xml:space="preserve"> </w:t>
      </w:r>
      <w:r>
        <w:t xml:space="preserve">Impact environnemental – </w:t>
      </w:r>
      <w:proofErr w:type="spellStart"/>
      <w:r>
        <w:t>Eco</w:t>
      </w:r>
      <w:r w:rsidR="00655E18">
        <w:t>-</w:t>
      </w:r>
      <w:r w:rsidRPr="002A3B06">
        <w:t>conditionnalité</w:t>
      </w:r>
      <w:proofErr w:type="spellEnd"/>
      <w:r w:rsidRPr="002A3B06">
        <w:t xml:space="preserve"> du projet</w:t>
      </w:r>
    </w:p>
    <w:p w14:paraId="381DE3C7" w14:textId="77777777" w:rsidR="003E4EDB" w:rsidRPr="005B3B78" w:rsidRDefault="003E4EDB" w:rsidP="003E4EDB">
      <w:pPr>
        <w:spacing w:line="276" w:lineRule="auto"/>
      </w:pPr>
      <w:r w:rsidRPr="005B3B78">
        <w:t>Indiquer pour chacun des critères du tableau ci-dessous :</w:t>
      </w:r>
    </w:p>
    <w:p w14:paraId="6DB82BAC" w14:textId="77777777" w:rsidR="003E4EDB" w:rsidRPr="0035443E" w:rsidRDefault="003E4EDB" w:rsidP="003E4EDB">
      <w:pPr>
        <w:pStyle w:val="Paragraphedeliste"/>
        <w:numPr>
          <w:ilvl w:val="0"/>
          <w:numId w:val="6"/>
        </w:numPr>
        <w:rPr>
          <w:rFonts w:ascii="Arial" w:hAnsi="Arial" w:cs="Arial"/>
          <w:i/>
          <w:sz w:val="20"/>
          <w:szCs w:val="20"/>
        </w:rPr>
      </w:pPr>
      <w:proofErr w:type="gramStart"/>
      <w:r w:rsidRPr="0035443E">
        <w:rPr>
          <w:rFonts w:ascii="Arial" w:hAnsi="Arial" w:cs="Arial"/>
          <w:i/>
          <w:sz w:val="20"/>
          <w:szCs w:val="20"/>
        </w:rPr>
        <w:t>les</w:t>
      </w:r>
      <w:proofErr w:type="gramEnd"/>
      <w:r w:rsidRPr="0035443E">
        <w:rPr>
          <w:rFonts w:ascii="Arial" w:hAnsi="Arial" w:cs="Arial"/>
          <w:i/>
          <w:sz w:val="20"/>
          <w:szCs w:val="20"/>
        </w:rPr>
        <w:t xml:space="preserve"> impacts positifs, neutres ou négatifs et leurs éléments de quantification, et</w:t>
      </w:r>
    </w:p>
    <w:p w14:paraId="4D705248" w14:textId="77777777" w:rsidR="003E4EDB" w:rsidRPr="0035443E" w:rsidRDefault="003E4EDB" w:rsidP="003E4EDB">
      <w:pPr>
        <w:pStyle w:val="Paragraphedeliste"/>
        <w:numPr>
          <w:ilvl w:val="0"/>
          <w:numId w:val="6"/>
        </w:numPr>
        <w:rPr>
          <w:rFonts w:ascii="Arial" w:hAnsi="Arial" w:cs="Arial"/>
          <w:i/>
          <w:sz w:val="20"/>
          <w:szCs w:val="20"/>
        </w:rPr>
      </w:pPr>
      <w:proofErr w:type="gramStart"/>
      <w:r w:rsidRPr="0035443E">
        <w:rPr>
          <w:rFonts w:ascii="Arial" w:hAnsi="Arial" w:cs="Arial"/>
          <w:i/>
          <w:sz w:val="20"/>
          <w:szCs w:val="20"/>
        </w:rPr>
        <w:t>les</w:t>
      </w:r>
      <w:proofErr w:type="gramEnd"/>
      <w:r w:rsidRPr="0035443E">
        <w:rPr>
          <w:rFonts w:ascii="Arial" w:hAnsi="Arial" w:cs="Arial"/>
          <w:i/>
          <w:sz w:val="20"/>
          <w:szCs w:val="20"/>
        </w:rPr>
        <w:t xml:space="preserve"> moyens d'évaluation et de suivi pouvant être mis en œuvre.</w:t>
      </w:r>
    </w:p>
    <w:p w14:paraId="6911641A" w14:textId="77777777" w:rsidR="003E4EDB" w:rsidRPr="005B3B78" w:rsidRDefault="003E4EDB" w:rsidP="003E4EDB">
      <w:pPr>
        <w:spacing w:line="276" w:lineRule="auto"/>
      </w:pPr>
      <w:r w:rsidRPr="005B3B78">
        <w:t>Compléter le tableau pour tous les critères, y compris en indiquant un impact neutre si le critère n’est pas pertinent ou s’il n’y a pas d’impact. Cette liste de critères est non exhaustive et peut être complétée par d’autres critères relatifs au projet. Le tableau complété servira à valider le caractère éco</w:t>
      </w:r>
      <w:r>
        <w:t>-conditionnel du projet.</w:t>
      </w:r>
    </w:p>
    <w:tbl>
      <w:tblPr>
        <w:tblW w:w="9051" w:type="dxa"/>
        <w:tblInd w:w="21" w:type="dxa"/>
        <w:tblBorders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15"/>
        <w:gridCol w:w="6836"/>
      </w:tblGrid>
      <w:tr w:rsidR="003E4EDB" w:rsidRPr="005B3B78" w14:paraId="6B473ED0" w14:textId="77777777" w:rsidTr="008565C7">
        <w:trPr>
          <w:trHeight w:val="750"/>
        </w:trPr>
        <w:tc>
          <w:tcPr>
            <w:tcW w:w="22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3A3261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</w:tc>
        <w:tc>
          <w:tcPr>
            <w:tcW w:w="68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8" w:type="dxa"/>
            </w:tcMar>
          </w:tcPr>
          <w:p w14:paraId="62AB9385" w14:textId="77777777" w:rsidR="003E4EDB" w:rsidRPr="005B3B78" w:rsidRDefault="003E4EDB" w:rsidP="00000FD5">
            <w:pPr>
              <w:pStyle w:val="Contenudetableau"/>
              <w:jc w:val="center"/>
              <w:rPr>
                <w:b/>
              </w:rPr>
            </w:pPr>
            <w:r w:rsidRPr="005B3B78">
              <w:rPr>
                <w:b/>
                <w:szCs w:val="20"/>
              </w:rPr>
              <w:t>Impact</w:t>
            </w:r>
            <w:r>
              <w:rPr>
                <w:b/>
                <w:szCs w:val="20"/>
              </w:rPr>
              <w:t xml:space="preserve">s positifs, neutres ou </w:t>
            </w:r>
            <w:r w:rsidRPr="005B3B78">
              <w:rPr>
                <w:b/>
                <w:szCs w:val="20"/>
              </w:rPr>
              <w:t>négatifs, et leurs éléments de quantification &amp; moyens d’évaluation et de suivi</w:t>
            </w:r>
          </w:p>
        </w:tc>
      </w:tr>
      <w:tr w:rsidR="003E4EDB" w:rsidRPr="005B3B78" w14:paraId="14B9D8B0" w14:textId="77777777" w:rsidTr="008565C7">
        <w:trPr>
          <w:trHeight w:hRule="exact" w:val="1059"/>
        </w:trPr>
        <w:tc>
          <w:tcPr>
            <w:tcW w:w="2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8" w:type="dxa"/>
            </w:tcMar>
            <w:vAlign w:val="center"/>
          </w:tcPr>
          <w:p w14:paraId="2741A82D" w14:textId="77777777" w:rsidR="003E4EDB" w:rsidRPr="005B3B78" w:rsidRDefault="003E4EDB" w:rsidP="00000FD5">
            <w:pPr>
              <w:pStyle w:val="Contenudetableau"/>
              <w:spacing w:line="261" w:lineRule="atLeast"/>
              <w:jc w:val="left"/>
            </w:pPr>
            <w:r w:rsidRPr="005B3B78">
              <w:rPr>
                <w:szCs w:val="20"/>
              </w:rPr>
              <w:t xml:space="preserve">Utilisation et/ou production d'énergies renouvelables </w:t>
            </w:r>
          </w:p>
        </w:tc>
        <w:tc>
          <w:tcPr>
            <w:tcW w:w="68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DD8E82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7AB0C1A1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6A01245D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48DCECC2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5E73BAAC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18CD3D6A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</w:tc>
      </w:tr>
      <w:tr w:rsidR="003E4EDB" w:rsidRPr="005B3B78" w14:paraId="44AD05F8" w14:textId="77777777" w:rsidTr="008565C7">
        <w:trPr>
          <w:trHeight w:hRule="exact" w:val="471"/>
        </w:trPr>
        <w:tc>
          <w:tcPr>
            <w:tcW w:w="2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8" w:type="dxa"/>
            </w:tcMar>
            <w:vAlign w:val="center"/>
          </w:tcPr>
          <w:p w14:paraId="38BA8EDC" w14:textId="77777777" w:rsidR="003E4EDB" w:rsidRPr="005B3B78" w:rsidRDefault="003E4EDB" w:rsidP="00000FD5">
            <w:pPr>
              <w:pStyle w:val="Contenudetableau"/>
              <w:spacing w:line="261" w:lineRule="atLeast"/>
              <w:jc w:val="left"/>
              <w:rPr>
                <w:szCs w:val="20"/>
              </w:rPr>
            </w:pPr>
            <w:r w:rsidRPr="005B3B78">
              <w:rPr>
                <w:szCs w:val="20"/>
              </w:rPr>
              <w:t xml:space="preserve">Efficacité énergétique </w:t>
            </w:r>
          </w:p>
        </w:tc>
        <w:tc>
          <w:tcPr>
            <w:tcW w:w="6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076D3B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7FF64C11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26D12E00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41DE795C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0EE2A394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27AA207C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</w:tc>
      </w:tr>
      <w:tr w:rsidR="003E4EDB" w:rsidRPr="005B3B78" w14:paraId="1484F647" w14:textId="77777777" w:rsidTr="008565C7">
        <w:trPr>
          <w:trHeight w:hRule="exact" w:val="810"/>
        </w:trPr>
        <w:tc>
          <w:tcPr>
            <w:tcW w:w="2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8" w:type="dxa"/>
            </w:tcMar>
            <w:vAlign w:val="center"/>
          </w:tcPr>
          <w:p w14:paraId="3CCADB87" w14:textId="77777777" w:rsidR="003E4EDB" w:rsidRDefault="003E4EDB" w:rsidP="00000FD5">
            <w:pPr>
              <w:pStyle w:val="Contenudetableau"/>
              <w:spacing w:line="261" w:lineRule="atLeast"/>
              <w:jc w:val="left"/>
              <w:rPr>
                <w:szCs w:val="20"/>
              </w:rPr>
            </w:pPr>
            <w:r>
              <w:rPr>
                <w:szCs w:val="20"/>
              </w:rPr>
              <w:lastRenderedPageBreak/>
              <w:t>Climat, via la r</w:t>
            </w:r>
            <w:r w:rsidRPr="005B3B78">
              <w:rPr>
                <w:szCs w:val="20"/>
              </w:rPr>
              <w:t>éduction des gaz à effet de serre</w:t>
            </w:r>
          </w:p>
          <w:p w14:paraId="4D549B1D" w14:textId="77777777" w:rsidR="003E4EDB" w:rsidRPr="0079480E" w:rsidRDefault="003E4EDB" w:rsidP="00000FD5"/>
          <w:p w14:paraId="41CF95E8" w14:textId="77777777" w:rsidR="003E4EDB" w:rsidRPr="0079480E" w:rsidRDefault="003E4EDB" w:rsidP="00000FD5"/>
          <w:p w14:paraId="53B6AE1C" w14:textId="77777777" w:rsidR="003E4EDB" w:rsidRPr="0079480E" w:rsidRDefault="003E4EDB" w:rsidP="00000FD5"/>
        </w:tc>
        <w:tc>
          <w:tcPr>
            <w:tcW w:w="6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42574B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661B9A08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4BF1112D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7A2CD73E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254A54F2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2FA97F4A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</w:tc>
      </w:tr>
      <w:tr w:rsidR="003E4EDB" w:rsidRPr="005B3B78" w14:paraId="7A147D39" w14:textId="77777777" w:rsidTr="008565C7">
        <w:trPr>
          <w:trHeight w:hRule="exact" w:val="623"/>
        </w:trPr>
        <w:tc>
          <w:tcPr>
            <w:tcW w:w="2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8" w:type="dxa"/>
            </w:tcMar>
            <w:vAlign w:val="center"/>
          </w:tcPr>
          <w:p w14:paraId="4BE8C4B4" w14:textId="77777777" w:rsidR="003E4EDB" w:rsidRPr="005B3B78" w:rsidRDefault="003E4EDB" w:rsidP="00000FD5">
            <w:pPr>
              <w:pStyle w:val="Contenudetableau"/>
              <w:spacing w:line="261" w:lineRule="atLeast"/>
              <w:jc w:val="left"/>
              <w:rPr>
                <w:szCs w:val="20"/>
              </w:rPr>
            </w:pPr>
            <w:r>
              <w:rPr>
                <w:szCs w:val="20"/>
              </w:rPr>
              <w:t>Pollution de l’air</w:t>
            </w:r>
            <w:r w:rsidRPr="005B3B78">
              <w:rPr>
                <w:szCs w:val="20"/>
              </w:rPr>
              <w:t xml:space="preserve"> </w:t>
            </w:r>
          </w:p>
        </w:tc>
        <w:tc>
          <w:tcPr>
            <w:tcW w:w="6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CF0F19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11830688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6A9E37B7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52CC5D0B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051A489D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5C606BCD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</w:tc>
      </w:tr>
      <w:tr w:rsidR="003E4EDB" w:rsidRPr="005B3B78" w14:paraId="6E7F44A6" w14:textId="77777777" w:rsidTr="008565C7">
        <w:trPr>
          <w:trHeight w:hRule="exact" w:val="762"/>
        </w:trPr>
        <w:tc>
          <w:tcPr>
            <w:tcW w:w="2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8" w:type="dxa"/>
            </w:tcMar>
            <w:vAlign w:val="center"/>
          </w:tcPr>
          <w:p w14:paraId="7F14E72B" w14:textId="77777777" w:rsidR="003E4EDB" w:rsidRPr="005B3B78" w:rsidRDefault="003E4EDB" w:rsidP="00000FD5">
            <w:pPr>
              <w:pStyle w:val="Contenudetableau"/>
              <w:spacing w:line="261" w:lineRule="atLeast"/>
              <w:jc w:val="left"/>
              <w:rPr>
                <w:szCs w:val="20"/>
              </w:rPr>
            </w:pPr>
            <w:r>
              <w:rPr>
                <w:szCs w:val="20"/>
              </w:rPr>
              <w:t>Consommation des ressources</w:t>
            </w:r>
          </w:p>
        </w:tc>
        <w:tc>
          <w:tcPr>
            <w:tcW w:w="6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F55960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6272A259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62CB0E71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22F5E449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4E439930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1258AA05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</w:tc>
      </w:tr>
      <w:tr w:rsidR="003E4EDB" w:rsidRPr="005B3B78" w14:paraId="753BF780" w14:textId="77777777" w:rsidTr="008565C7">
        <w:trPr>
          <w:trHeight w:hRule="exact" w:val="535"/>
        </w:trPr>
        <w:tc>
          <w:tcPr>
            <w:tcW w:w="2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8" w:type="dxa"/>
            </w:tcMar>
            <w:vAlign w:val="center"/>
          </w:tcPr>
          <w:p w14:paraId="23799569" w14:textId="77777777" w:rsidR="003E4EDB" w:rsidRPr="005B3B78" w:rsidRDefault="003E4EDB" w:rsidP="00000FD5">
            <w:pPr>
              <w:pStyle w:val="Contenudetableau"/>
              <w:spacing w:line="261" w:lineRule="atLeast"/>
              <w:jc w:val="left"/>
              <w:rPr>
                <w:szCs w:val="20"/>
              </w:rPr>
            </w:pPr>
            <w:r w:rsidRPr="00363555">
              <w:rPr>
                <w:szCs w:val="20"/>
              </w:rPr>
              <w:t>Réduction des déchets</w:t>
            </w:r>
          </w:p>
        </w:tc>
        <w:tc>
          <w:tcPr>
            <w:tcW w:w="6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658F6D" w14:textId="77777777" w:rsidR="003E4EDB" w:rsidRPr="005B3B78" w:rsidRDefault="003E4EDB" w:rsidP="00000FD5">
            <w:pPr>
              <w:pStyle w:val="Contenudetableau"/>
              <w:rPr>
                <w:szCs w:val="20"/>
              </w:rPr>
            </w:pPr>
          </w:p>
        </w:tc>
      </w:tr>
      <w:tr w:rsidR="003E4EDB" w:rsidRPr="005B3B78" w14:paraId="620152DC" w14:textId="77777777" w:rsidTr="008565C7">
        <w:trPr>
          <w:trHeight w:hRule="exact" w:val="772"/>
        </w:trPr>
        <w:tc>
          <w:tcPr>
            <w:tcW w:w="221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left w:w="18" w:type="dxa"/>
            </w:tcMar>
            <w:vAlign w:val="center"/>
          </w:tcPr>
          <w:p w14:paraId="1892DE77" w14:textId="77777777" w:rsidR="003E4EDB" w:rsidRPr="005B3B78" w:rsidRDefault="003E4EDB" w:rsidP="00000FD5">
            <w:pPr>
              <w:pStyle w:val="Contenudetableau"/>
              <w:spacing w:line="261" w:lineRule="atLeast"/>
              <w:jc w:val="left"/>
              <w:rPr>
                <w:szCs w:val="20"/>
              </w:rPr>
            </w:pPr>
            <w:r>
              <w:rPr>
                <w:szCs w:val="20"/>
              </w:rPr>
              <w:t>Impact sur la biodiversité</w:t>
            </w:r>
          </w:p>
        </w:tc>
        <w:tc>
          <w:tcPr>
            <w:tcW w:w="6836" w:type="dxa"/>
            <w:tcBorders>
              <w:right w:val="single" w:sz="8" w:space="0" w:color="000000"/>
            </w:tcBorders>
            <w:shd w:val="clear" w:color="auto" w:fill="auto"/>
          </w:tcPr>
          <w:p w14:paraId="556D4389" w14:textId="77777777" w:rsidR="003E4EDB" w:rsidRPr="005B3B78" w:rsidRDefault="003E4EDB" w:rsidP="00000FD5">
            <w:pPr>
              <w:pStyle w:val="Contenudetableau"/>
              <w:jc w:val="left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5BC4C379" w14:textId="77777777" w:rsidR="003E4EDB" w:rsidRPr="005B3B78" w:rsidRDefault="003E4EDB" w:rsidP="00000FD5">
            <w:pPr>
              <w:pStyle w:val="Contenudetableau"/>
              <w:jc w:val="left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268BD798" w14:textId="77777777" w:rsidR="003E4EDB" w:rsidRPr="005B3B78" w:rsidRDefault="003E4EDB" w:rsidP="00000FD5">
            <w:pPr>
              <w:pStyle w:val="Contenudetableau"/>
              <w:jc w:val="left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5DDAA581" w14:textId="77777777" w:rsidR="003E4EDB" w:rsidRPr="005B3B78" w:rsidRDefault="003E4EDB" w:rsidP="00000FD5">
            <w:pPr>
              <w:pStyle w:val="Contenudetableau"/>
              <w:jc w:val="left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280C240D" w14:textId="77777777" w:rsidR="003E4EDB" w:rsidRPr="005B3B78" w:rsidRDefault="003E4EDB" w:rsidP="00000FD5">
            <w:pPr>
              <w:pStyle w:val="Contenudetableau"/>
              <w:jc w:val="left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  <w:p w14:paraId="74CFC68F" w14:textId="77777777" w:rsidR="003E4EDB" w:rsidRPr="005B3B78" w:rsidRDefault="003E4EDB" w:rsidP="00000FD5">
            <w:pPr>
              <w:pStyle w:val="Contenudetableau"/>
              <w:jc w:val="left"/>
              <w:rPr>
                <w:szCs w:val="20"/>
              </w:rPr>
            </w:pPr>
            <w:r w:rsidRPr="005B3B78">
              <w:rPr>
                <w:szCs w:val="20"/>
              </w:rPr>
              <w:t> </w:t>
            </w:r>
          </w:p>
        </w:tc>
      </w:tr>
      <w:tr w:rsidR="003E4EDB" w:rsidRPr="005B3B78" w14:paraId="6DA7111B" w14:textId="77777777" w:rsidTr="008565C7">
        <w:trPr>
          <w:trHeight w:hRule="exact" w:val="507"/>
        </w:trPr>
        <w:tc>
          <w:tcPr>
            <w:tcW w:w="221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left w:w="18" w:type="dxa"/>
            </w:tcMar>
            <w:vAlign w:val="center"/>
          </w:tcPr>
          <w:p w14:paraId="67D4A5F3" w14:textId="77777777" w:rsidR="003E4EDB" w:rsidRPr="005B3B78" w:rsidDel="00C13889" w:rsidRDefault="003E4EDB" w:rsidP="00000FD5">
            <w:pPr>
              <w:pStyle w:val="Contenudetableau"/>
              <w:spacing w:line="261" w:lineRule="atLeast"/>
              <w:jc w:val="left"/>
              <w:rPr>
                <w:szCs w:val="20"/>
              </w:rPr>
            </w:pPr>
            <w:r>
              <w:rPr>
                <w:szCs w:val="20"/>
              </w:rPr>
              <w:t>Analyse du cycle de vie</w:t>
            </w:r>
          </w:p>
        </w:tc>
        <w:tc>
          <w:tcPr>
            <w:tcW w:w="6836" w:type="dxa"/>
            <w:tcBorders>
              <w:right w:val="single" w:sz="8" w:space="0" w:color="000000"/>
            </w:tcBorders>
            <w:shd w:val="clear" w:color="auto" w:fill="auto"/>
          </w:tcPr>
          <w:p w14:paraId="63EF47EC" w14:textId="77777777" w:rsidR="003E4EDB" w:rsidRPr="005B3B78" w:rsidRDefault="003E4EDB" w:rsidP="00000FD5">
            <w:pPr>
              <w:pStyle w:val="Contenudetableau"/>
              <w:jc w:val="left"/>
              <w:rPr>
                <w:szCs w:val="20"/>
              </w:rPr>
            </w:pPr>
          </w:p>
        </w:tc>
      </w:tr>
      <w:tr w:rsidR="003E4EDB" w:rsidRPr="005B3B78" w14:paraId="7770E7CE" w14:textId="77777777" w:rsidTr="008565C7">
        <w:trPr>
          <w:trHeight w:hRule="exact" w:val="556"/>
        </w:trPr>
        <w:tc>
          <w:tcPr>
            <w:tcW w:w="2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8" w:type="dxa"/>
            </w:tcMar>
            <w:vAlign w:val="center"/>
          </w:tcPr>
          <w:p w14:paraId="3D4839FC" w14:textId="77777777" w:rsidR="003E4EDB" w:rsidRPr="005B3B78" w:rsidDel="00C13889" w:rsidRDefault="003E4EDB" w:rsidP="00000FD5">
            <w:pPr>
              <w:pStyle w:val="Contenudetableau"/>
              <w:spacing w:line="261" w:lineRule="atLeast"/>
              <w:jc w:val="left"/>
              <w:rPr>
                <w:szCs w:val="20"/>
              </w:rPr>
            </w:pPr>
            <w:r>
              <w:rPr>
                <w:szCs w:val="20"/>
              </w:rPr>
              <w:t>Responsabilité sociétale</w:t>
            </w:r>
          </w:p>
        </w:tc>
        <w:tc>
          <w:tcPr>
            <w:tcW w:w="6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E55815" w14:textId="77777777" w:rsidR="003E4EDB" w:rsidRPr="005B3B78" w:rsidRDefault="003E4EDB" w:rsidP="00000FD5">
            <w:pPr>
              <w:pStyle w:val="Contenudetableau"/>
              <w:jc w:val="left"/>
              <w:rPr>
                <w:szCs w:val="20"/>
              </w:rPr>
            </w:pPr>
          </w:p>
        </w:tc>
      </w:tr>
    </w:tbl>
    <w:p w14:paraId="077D5499" w14:textId="2AC0F181" w:rsidR="00DF3B89" w:rsidRPr="00982022" w:rsidRDefault="00DF3B89" w:rsidP="00982022">
      <w:pPr>
        <w:pStyle w:val="Titre1"/>
      </w:pPr>
      <w:r w:rsidRPr="00982022">
        <w:lastRenderedPageBreak/>
        <w:t xml:space="preserve">PARTIE </w:t>
      </w:r>
      <w:r w:rsidR="00982022">
        <w:t>2</w:t>
      </w:r>
      <w:r w:rsidR="001A2A58" w:rsidRPr="00982022">
        <w:t> : DESCRIPTION DETAILLEE DES</w:t>
      </w:r>
      <w:r w:rsidR="00EC0934">
        <w:t xml:space="preserve"> LOTS DE TRAVAUX</w:t>
      </w:r>
      <w:r w:rsidR="00E345ED">
        <w:t xml:space="preserve"> ET DES LIVRABLES ASSOCIES</w:t>
      </w:r>
    </w:p>
    <w:p w14:paraId="6E231ED6" w14:textId="3BB563E5" w:rsidR="00DF3B89" w:rsidRDefault="00DF3B89" w:rsidP="00DF3B89">
      <w:pPr>
        <w:jc w:val="center"/>
        <w:rPr>
          <w:b/>
          <w:i/>
          <w:sz w:val="24"/>
        </w:rPr>
      </w:pPr>
      <w:r w:rsidRPr="005B3B78">
        <w:rPr>
          <w:b/>
          <w:i/>
          <w:sz w:val="24"/>
        </w:rPr>
        <w:t xml:space="preserve">(Une fiche par </w:t>
      </w:r>
      <w:r w:rsidR="00EC0934">
        <w:rPr>
          <w:b/>
          <w:i/>
          <w:sz w:val="24"/>
        </w:rPr>
        <w:t>lot</w:t>
      </w:r>
      <w:r>
        <w:rPr>
          <w:b/>
          <w:i/>
          <w:sz w:val="24"/>
        </w:rPr>
        <w:t>)</w:t>
      </w:r>
    </w:p>
    <w:p w14:paraId="1F728BF0" w14:textId="77777777" w:rsidR="00DF3B89" w:rsidRPr="005B3B78" w:rsidRDefault="00DF3B89" w:rsidP="00DF3B89"/>
    <w:p w14:paraId="086F2F5D" w14:textId="53054D9A" w:rsidR="00DF3B89" w:rsidRPr="005B3B78" w:rsidRDefault="00DF3B89" w:rsidP="00DF3B89">
      <w:pPr>
        <w:rPr>
          <w:i/>
        </w:rPr>
      </w:pPr>
      <w:r w:rsidRPr="005B3B78">
        <w:rPr>
          <w:i/>
        </w:rPr>
        <w:t>A compléter pour chaque lot du projet au format traitement de texte</w:t>
      </w:r>
      <w:r w:rsidR="002947EB">
        <w:rPr>
          <w:i/>
        </w:rPr>
        <w:t>.</w:t>
      </w:r>
    </w:p>
    <w:p w14:paraId="259B4CFE" w14:textId="77777777" w:rsidR="002947EB" w:rsidRPr="005B3B78" w:rsidRDefault="002947EB" w:rsidP="00DF3B8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28"/>
        <w:gridCol w:w="7232"/>
      </w:tblGrid>
      <w:tr w:rsidR="00DF3B89" w:rsidRPr="005B3B78" w14:paraId="2ED8A888" w14:textId="77777777" w:rsidTr="006E3EF3">
        <w:trPr>
          <w:trHeight w:val="162"/>
        </w:trPr>
        <w:tc>
          <w:tcPr>
            <w:tcW w:w="1828" w:type="dxa"/>
            <w:shd w:val="clear" w:color="auto" w:fill="D9D9D9" w:themeFill="background1" w:themeFillShade="D9"/>
            <w:vAlign w:val="center"/>
          </w:tcPr>
          <w:p w14:paraId="2B9C350B" w14:textId="65DAC6DA" w:rsidR="00DF3B89" w:rsidRPr="005B3B78" w:rsidRDefault="00EC0934" w:rsidP="005F676C">
            <w:pPr>
              <w:jc w:val="left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Lot </w:t>
            </w:r>
            <w:r w:rsidR="00DF3B89" w:rsidRPr="005B3B78">
              <w:rPr>
                <w:b/>
                <w:szCs w:val="20"/>
              </w:rPr>
              <w:t>n° : 1</w:t>
            </w:r>
          </w:p>
        </w:tc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22ABAB55" w14:textId="150B8F49" w:rsidR="00DF3B89" w:rsidRPr="005B3B78" w:rsidRDefault="00DF3B89" w:rsidP="005F676C">
            <w:pPr>
              <w:jc w:val="center"/>
              <w:rPr>
                <w:b/>
                <w:szCs w:val="20"/>
              </w:rPr>
            </w:pPr>
            <w:r w:rsidRPr="005B3B78">
              <w:rPr>
                <w:b/>
                <w:szCs w:val="20"/>
              </w:rPr>
              <w:t xml:space="preserve">Intitulé </w:t>
            </w:r>
            <w:r w:rsidR="00EC0934">
              <w:rPr>
                <w:b/>
                <w:szCs w:val="20"/>
              </w:rPr>
              <w:t>du lot</w:t>
            </w:r>
          </w:p>
        </w:tc>
      </w:tr>
      <w:tr w:rsidR="00DF3B89" w:rsidRPr="005B3B78" w14:paraId="54C9A0F9" w14:textId="77777777" w:rsidTr="005F676C">
        <w:tc>
          <w:tcPr>
            <w:tcW w:w="9060" w:type="dxa"/>
            <w:gridSpan w:val="2"/>
          </w:tcPr>
          <w:p w14:paraId="0B3F699D" w14:textId="32097F76" w:rsidR="00CC102E" w:rsidRDefault="00D714F6" w:rsidP="005F676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Partenaire chef de file du lot et pa</w:t>
            </w:r>
            <w:r w:rsidR="00CC102E">
              <w:rPr>
                <w:b/>
                <w:szCs w:val="20"/>
              </w:rPr>
              <w:t xml:space="preserve">rtenaires concernés : </w:t>
            </w:r>
          </w:p>
          <w:p w14:paraId="48C63C47" w14:textId="1BAE5D56" w:rsidR="00DF3B89" w:rsidRPr="005B3B78" w:rsidRDefault="00DF3B89" w:rsidP="005F676C">
            <w:pPr>
              <w:rPr>
                <w:szCs w:val="20"/>
              </w:rPr>
            </w:pPr>
            <w:r w:rsidRPr="005B3B78">
              <w:rPr>
                <w:b/>
                <w:szCs w:val="20"/>
              </w:rPr>
              <w:t>Date de démarrage :</w:t>
            </w:r>
            <w:r w:rsidRPr="005B3B78">
              <w:rPr>
                <w:szCs w:val="20"/>
              </w:rPr>
              <w:t xml:space="preserve"> T0 + … mois </w:t>
            </w:r>
            <w:r w:rsidRPr="005B3B78">
              <w:rPr>
                <w:i/>
                <w:szCs w:val="20"/>
              </w:rPr>
              <w:t>(T0 = date de démarrage du projet)</w:t>
            </w:r>
          </w:p>
          <w:p w14:paraId="78034595" w14:textId="77777777" w:rsidR="00DF3B89" w:rsidRPr="005B3B78" w:rsidRDefault="00DF3B89" w:rsidP="005F676C">
            <w:pPr>
              <w:rPr>
                <w:szCs w:val="20"/>
              </w:rPr>
            </w:pPr>
            <w:r w:rsidRPr="005B3B78">
              <w:rPr>
                <w:b/>
                <w:szCs w:val="20"/>
              </w:rPr>
              <w:t>Date de fin :</w:t>
            </w:r>
            <w:r w:rsidRPr="005B3B78">
              <w:rPr>
                <w:szCs w:val="20"/>
              </w:rPr>
              <w:t xml:space="preserve"> T0 + … mois</w:t>
            </w:r>
          </w:p>
          <w:p w14:paraId="30916482" w14:textId="77777777" w:rsidR="00DF3B89" w:rsidRPr="005B3B78" w:rsidRDefault="00DF3B89" w:rsidP="005F676C">
            <w:pPr>
              <w:rPr>
                <w:szCs w:val="20"/>
              </w:rPr>
            </w:pPr>
            <w:r w:rsidRPr="005B3B78">
              <w:rPr>
                <w:b/>
                <w:szCs w:val="20"/>
              </w:rPr>
              <w:t>Durée </w:t>
            </w:r>
            <w:r w:rsidRPr="005B3B78">
              <w:rPr>
                <w:szCs w:val="20"/>
              </w:rPr>
              <w:t>(en mois) :</w:t>
            </w:r>
          </w:p>
        </w:tc>
      </w:tr>
      <w:tr w:rsidR="00DF3B89" w:rsidRPr="005B3B78" w14:paraId="239FBBD9" w14:textId="77777777" w:rsidTr="005F676C">
        <w:tc>
          <w:tcPr>
            <w:tcW w:w="9060" w:type="dxa"/>
            <w:gridSpan w:val="2"/>
          </w:tcPr>
          <w:p w14:paraId="563150D0" w14:textId="77777777" w:rsidR="00DF3B89" w:rsidRPr="005B3B78" w:rsidRDefault="00DF3B89" w:rsidP="005F676C">
            <w:pPr>
              <w:rPr>
                <w:b/>
                <w:szCs w:val="20"/>
              </w:rPr>
            </w:pPr>
            <w:r w:rsidRPr="005B3B78">
              <w:rPr>
                <w:b/>
                <w:szCs w:val="20"/>
              </w:rPr>
              <w:t>Objectifs et résultats attendus :</w:t>
            </w:r>
          </w:p>
          <w:p w14:paraId="3CF62C08" w14:textId="77777777" w:rsidR="00DF3B89" w:rsidRPr="005B3B78" w:rsidRDefault="00DF3B89" w:rsidP="005F676C">
            <w:pPr>
              <w:rPr>
                <w:szCs w:val="20"/>
              </w:rPr>
            </w:pPr>
          </w:p>
          <w:p w14:paraId="4B03FB08" w14:textId="77777777" w:rsidR="00DF3B89" w:rsidRPr="005B3B78" w:rsidRDefault="00DF3B89" w:rsidP="005F676C">
            <w:pPr>
              <w:rPr>
                <w:szCs w:val="20"/>
              </w:rPr>
            </w:pPr>
          </w:p>
          <w:p w14:paraId="72C250B9" w14:textId="77777777" w:rsidR="00DF3B89" w:rsidRPr="005B3B78" w:rsidRDefault="00DF3B89" w:rsidP="005F676C">
            <w:pPr>
              <w:rPr>
                <w:szCs w:val="20"/>
              </w:rPr>
            </w:pPr>
          </w:p>
        </w:tc>
      </w:tr>
      <w:tr w:rsidR="00DF3B89" w:rsidRPr="005B3B78" w14:paraId="1B84E7E3" w14:textId="77777777" w:rsidTr="005F676C">
        <w:tc>
          <w:tcPr>
            <w:tcW w:w="9060" w:type="dxa"/>
            <w:gridSpan w:val="2"/>
          </w:tcPr>
          <w:p w14:paraId="41F64A60" w14:textId="77777777" w:rsidR="00DF3B89" w:rsidRPr="005B3B78" w:rsidRDefault="00DF3B89" w:rsidP="005F676C">
            <w:pPr>
              <w:rPr>
                <w:b/>
                <w:szCs w:val="20"/>
              </w:rPr>
            </w:pPr>
            <w:r w:rsidRPr="005B3B78">
              <w:rPr>
                <w:b/>
                <w:szCs w:val="20"/>
              </w:rPr>
              <w:t>Travaux réalisés et moyens mis en œuvre :</w:t>
            </w:r>
          </w:p>
          <w:p w14:paraId="209016D9" w14:textId="77777777" w:rsidR="00DF3B89" w:rsidRPr="005B3B78" w:rsidRDefault="00DF3B89" w:rsidP="005F676C">
            <w:pPr>
              <w:rPr>
                <w:szCs w:val="20"/>
              </w:rPr>
            </w:pPr>
          </w:p>
          <w:p w14:paraId="52C951BB" w14:textId="77777777" w:rsidR="00DF3B89" w:rsidRPr="005B3B78" w:rsidRDefault="00DF3B89" w:rsidP="005F676C">
            <w:pPr>
              <w:rPr>
                <w:szCs w:val="20"/>
              </w:rPr>
            </w:pPr>
          </w:p>
          <w:p w14:paraId="1051570B" w14:textId="77777777" w:rsidR="00DF3B89" w:rsidRPr="005B3B78" w:rsidRDefault="00DF3B89" w:rsidP="005F676C">
            <w:pPr>
              <w:rPr>
                <w:szCs w:val="20"/>
              </w:rPr>
            </w:pPr>
          </w:p>
        </w:tc>
      </w:tr>
      <w:tr w:rsidR="00DF3B89" w:rsidRPr="005B3B78" w14:paraId="5B1D3CBE" w14:textId="77777777" w:rsidTr="005F676C">
        <w:tc>
          <w:tcPr>
            <w:tcW w:w="9060" w:type="dxa"/>
            <w:gridSpan w:val="2"/>
          </w:tcPr>
          <w:p w14:paraId="54C0AD5B" w14:textId="77777777" w:rsidR="00DF3B89" w:rsidRPr="005B3B78" w:rsidRDefault="00DF3B89" w:rsidP="005F676C">
            <w:pPr>
              <w:rPr>
                <w:b/>
                <w:szCs w:val="20"/>
              </w:rPr>
            </w:pPr>
            <w:r w:rsidRPr="005B3B78">
              <w:rPr>
                <w:b/>
                <w:szCs w:val="20"/>
              </w:rPr>
              <w:t>Description des coûts :</w:t>
            </w:r>
          </w:p>
          <w:p w14:paraId="185F1669" w14:textId="4BACBFE5" w:rsidR="00FE699B" w:rsidRDefault="00FE699B" w:rsidP="00FE699B">
            <w:pPr>
              <w:pStyle w:val="Paragraphedeliste"/>
              <w:numPr>
                <w:ilvl w:val="0"/>
                <w:numId w:val="19"/>
              </w:numPr>
              <w:rPr>
                <w:szCs w:val="20"/>
              </w:rPr>
            </w:pPr>
            <w:r>
              <w:rPr>
                <w:szCs w:val="20"/>
              </w:rPr>
              <w:t>Cumul des coûts par partenaires concernés</w:t>
            </w:r>
          </w:p>
          <w:p w14:paraId="604F3E7D" w14:textId="6D9B43C4" w:rsidR="00DF3B89" w:rsidRPr="00FE699B" w:rsidRDefault="00FE699B" w:rsidP="00FE699B">
            <w:pPr>
              <w:pStyle w:val="Paragraphedeliste"/>
              <w:numPr>
                <w:ilvl w:val="0"/>
                <w:numId w:val="19"/>
              </w:numPr>
              <w:rPr>
                <w:szCs w:val="20"/>
              </w:rPr>
            </w:pPr>
            <w:r w:rsidRPr="00FE699B">
              <w:rPr>
                <w:szCs w:val="20"/>
              </w:rPr>
              <w:t>Principaux postes de sous-traitance</w:t>
            </w:r>
            <w:r>
              <w:rPr>
                <w:szCs w:val="20"/>
              </w:rPr>
              <w:t xml:space="preserve"> et d’investissement par partenaires concernés</w:t>
            </w:r>
          </w:p>
        </w:tc>
      </w:tr>
      <w:tr w:rsidR="00DF3B89" w:rsidRPr="005B3B78" w14:paraId="4762E24E" w14:textId="77777777" w:rsidTr="005F676C">
        <w:tc>
          <w:tcPr>
            <w:tcW w:w="9060" w:type="dxa"/>
            <w:gridSpan w:val="2"/>
          </w:tcPr>
          <w:p w14:paraId="53E65BF7" w14:textId="2930D2B6" w:rsidR="00DF3B89" w:rsidRPr="005B3B78" w:rsidRDefault="00DF3B89" w:rsidP="005F676C">
            <w:pPr>
              <w:rPr>
                <w:szCs w:val="20"/>
              </w:rPr>
            </w:pPr>
            <w:r w:rsidRPr="005B3B78">
              <w:rPr>
                <w:b/>
                <w:szCs w:val="20"/>
              </w:rPr>
              <w:t>Livrable</w:t>
            </w:r>
            <w:r w:rsidR="0005141D">
              <w:rPr>
                <w:b/>
                <w:szCs w:val="20"/>
              </w:rPr>
              <w:t>(</w:t>
            </w:r>
            <w:r w:rsidRPr="005B3B78">
              <w:rPr>
                <w:b/>
                <w:szCs w:val="20"/>
              </w:rPr>
              <w:t>s</w:t>
            </w:r>
            <w:r w:rsidR="0005141D">
              <w:rPr>
                <w:b/>
                <w:szCs w:val="20"/>
              </w:rPr>
              <w:t>)</w:t>
            </w:r>
            <w:r w:rsidRPr="005B3B78">
              <w:rPr>
                <w:b/>
                <w:szCs w:val="20"/>
              </w:rPr>
              <w:t> :</w:t>
            </w:r>
            <w:r w:rsidRPr="005B3B78">
              <w:rPr>
                <w:szCs w:val="20"/>
              </w:rPr>
              <w:t xml:space="preserve"> </w:t>
            </w:r>
            <w:r w:rsidRPr="005B3B78">
              <w:rPr>
                <w:i/>
                <w:szCs w:val="20"/>
              </w:rPr>
              <w:t xml:space="preserve">(numéro de livrable, </w:t>
            </w:r>
            <w:r w:rsidR="003462F0">
              <w:rPr>
                <w:i/>
                <w:szCs w:val="20"/>
              </w:rPr>
              <w:t>semestre</w:t>
            </w:r>
            <w:r w:rsidRPr="005B3B78">
              <w:rPr>
                <w:i/>
                <w:szCs w:val="20"/>
              </w:rPr>
              <w:t xml:space="preserve"> de disponibilité, description)</w:t>
            </w:r>
          </w:p>
        </w:tc>
      </w:tr>
      <w:bookmarkEnd w:id="3"/>
    </w:tbl>
    <w:p w14:paraId="6A186086" w14:textId="68E84E81" w:rsidR="00955BFC" w:rsidRDefault="00955BFC" w:rsidP="006E3EF3">
      <w:pPr>
        <w:rPr>
          <w:b/>
        </w:rPr>
      </w:pPr>
    </w:p>
    <w:p w14:paraId="3318889A" w14:textId="4F3D3856" w:rsidR="00E97533" w:rsidRDefault="00E97533" w:rsidP="006E3EF3">
      <w:pPr>
        <w:rPr>
          <w:b/>
        </w:rPr>
      </w:pPr>
    </w:p>
    <w:p w14:paraId="7AA72483" w14:textId="7930BDA8" w:rsidR="00E97533" w:rsidRDefault="00E97533" w:rsidP="006E3EF3">
      <w:pPr>
        <w:rPr>
          <w:b/>
        </w:rPr>
      </w:pPr>
    </w:p>
    <w:p w14:paraId="5DE8D0D6" w14:textId="47A096DB" w:rsidR="00E97533" w:rsidRDefault="00E97533" w:rsidP="006E3EF3">
      <w:pPr>
        <w:rPr>
          <w:b/>
        </w:rPr>
      </w:pPr>
    </w:p>
    <w:p w14:paraId="76C825B9" w14:textId="775C260F" w:rsidR="00E97533" w:rsidRDefault="00E97533" w:rsidP="006E3EF3">
      <w:pPr>
        <w:rPr>
          <w:b/>
        </w:rPr>
      </w:pPr>
    </w:p>
    <w:p w14:paraId="252D1765" w14:textId="4DE7409A" w:rsidR="00E97533" w:rsidRDefault="00E97533" w:rsidP="006E3EF3">
      <w:pPr>
        <w:rPr>
          <w:b/>
        </w:rPr>
      </w:pPr>
    </w:p>
    <w:p w14:paraId="3BA635A7" w14:textId="72651C1C" w:rsidR="00E97533" w:rsidRDefault="00E97533" w:rsidP="006E3EF3">
      <w:pPr>
        <w:rPr>
          <w:b/>
        </w:rPr>
      </w:pPr>
    </w:p>
    <w:p w14:paraId="2BF45336" w14:textId="57290DF7" w:rsidR="00E97533" w:rsidRDefault="00E97533" w:rsidP="006E3EF3">
      <w:pPr>
        <w:rPr>
          <w:b/>
        </w:rPr>
      </w:pPr>
    </w:p>
    <w:p w14:paraId="5D09A448" w14:textId="55F0390B" w:rsidR="00E97533" w:rsidRDefault="00E97533" w:rsidP="006E3EF3">
      <w:pPr>
        <w:rPr>
          <w:b/>
        </w:rPr>
      </w:pPr>
    </w:p>
    <w:p w14:paraId="7BC9417F" w14:textId="72E2918E" w:rsidR="00E97533" w:rsidRDefault="00E97533" w:rsidP="006E3EF3">
      <w:pPr>
        <w:rPr>
          <w:b/>
        </w:rPr>
      </w:pPr>
    </w:p>
    <w:p w14:paraId="78F6EE7E" w14:textId="342845FE" w:rsidR="00E97533" w:rsidRDefault="00E97533" w:rsidP="006E3EF3">
      <w:pPr>
        <w:rPr>
          <w:b/>
        </w:rPr>
      </w:pPr>
    </w:p>
    <w:p w14:paraId="0812029C" w14:textId="3920C966" w:rsidR="00E97533" w:rsidRDefault="00E720AB" w:rsidP="00E97533">
      <w:pPr>
        <w:pStyle w:val="Titre1"/>
      </w:pPr>
      <w:r>
        <w:lastRenderedPageBreak/>
        <w:t>ANNEXES</w:t>
      </w:r>
    </w:p>
    <w:p w14:paraId="3EB753B2" w14:textId="77777777" w:rsidR="00562424" w:rsidRDefault="00562424" w:rsidP="00E97533"/>
    <w:p w14:paraId="3BEFA05E" w14:textId="75BF15E1" w:rsidR="00E97533" w:rsidRPr="00494912" w:rsidRDefault="00E97533" w:rsidP="00E97533">
      <w:pPr>
        <w:rPr>
          <w:b/>
        </w:rPr>
      </w:pPr>
      <w:r w:rsidRPr="00494912">
        <w:rPr>
          <w:b/>
        </w:rPr>
        <w:t>Pourront notamment être annexés à ce document :</w:t>
      </w:r>
    </w:p>
    <w:p w14:paraId="628AD9AE" w14:textId="7F908E5F" w:rsidR="00E97533" w:rsidRDefault="00E720AB" w:rsidP="00562424">
      <w:pPr>
        <w:pStyle w:val="Paragraphedeliste"/>
        <w:numPr>
          <w:ilvl w:val="0"/>
          <w:numId w:val="18"/>
        </w:numPr>
      </w:pPr>
      <w:r>
        <w:t>Les études préalables disponibles (techniques, commerciales, autres)</w:t>
      </w:r>
    </w:p>
    <w:p w14:paraId="67B2C9F2" w14:textId="019D7382" w:rsidR="00E720AB" w:rsidRDefault="00E720AB" w:rsidP="00562424">
      <w:pPr>
        <w:pStyle w:val="Paragraphedeliste"/>
        <w:numPr>
          <w:ilvl w:val="0"/>
          <w:numId w:val="18"/>
        </w:numPr>
      </w:pPr>
      <w:r>
        <w:t>S</w:t>
      </w:r>
      <w:r w:rsidR="00494912">
        <w:t>’</w:t>
      </w:r>
      <w:r w:rsidR="00DA05D8">
        <w:t>il</w:t>
      </w:r>
      <w:r w:rsidR="00494912">
        <w:t xml:space="preserve"> y</w:t>
      </w:r>
      <w:r>
        <w:t xml:space="preserve"> a lieu, les propositions commerciales des prestataires et sous-traitants essentiels qui interviendront dans le cadre de ce pro</w:t>
      </w:r>
      <w:r w:rsidR="00494912">
        <w:t>jet</w:t>
      </w:r>
    </w:p>
    <w:p w14:paraId="1985F6E1" w14:textId="1131127F" w:rsidR="00DA05D8" w:rsidRDefault="00DA05D8" w:rsidP="00562424">
      <w:pPr>
        <w:pStyle w:val="Paragraphedeliste"/>
        <w:numPr>
          <w:ilvl w:val="0"/>
          <w:numId w:val="18"/>
        </w:numPr>
      </w:pPr>
      <w:r>
        <w:t>Liste des titres de propriété intellectuelle préexistants mobilisés dans le cadre du projet</w:t>
      </w:r>
    </w:p>
    <w:p w14:paraId="3FA8413F" w14:textId="32218B23" w:rsidR="00E720AB" w:rsidRDefault="00E720AB" w:rsidP="00E720AB"/>
    <w:p w14:paraId="4BE38E90" w14:textId="4AA5554D" w:rsidR="00E720AB" w:rsidRPr="00E720AB" w:rsidRDefault="00E720AB" w:rsidP="00E720AB">
      <w:pPr>
        <w:rPr>
          <w:b/>
        </w:rPr>
      </w:pPr>
      <w:r>
        <w:rPr>
          <w:b/>
        </w:rPr>
        <w:t>Attention, le projet d’accord de consortium devra être déposé séparément.</w:t>
      </w:r>
    </w:p>
    <w:sectPr w:rsidR="00E720AB" w:rsidRPr="00E720AB" w:rsidSect="00115F9B">
      <w:footerReference w:type="default" r:id="rId8"/>
      <w:headerReference w:type="first" r:id="rId9"/>
      <w:pgSz w:w="11906" w:h="16838" w:code="9"/>
      <w:pgMar w:top="148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440E5" w14:textId="77777777" w:rsidR="00B43673" w:rsidRDefault="00B43673">
      <w:r>
        <w:separator/>
      </w:r>
    </w:p>
  </w:endnote>
  <w:endnote w:type="continuationSeparator" w:id="0">
    <w:p w14:paraId="23D0845C" w14:textId="77777777" w:rsidR="00B43673" w:rsidRDefault="00B43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3193398"/>
      <w:docPartObj>
        <w:docPartGallery w:val="Page Numbers (Bottom of Page)"/>
        <w:docPartUnique/>
      </w:docPartObj>
    </w:sdtPr>
    <w:sdtEndPr/>
    <w:sdtContent>
      <w:p w14:paraId="22108532" w14:textId="21CA2720" w:rsidR="00A35DAD" w:rsidRDefault="00A35DA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126087" w14:textId="3F7FBA07" w:rsidR="00A35DAD" w:rsidRPr="00EC1AAA" w:rsidRDefault="00A35DAD" w:rsidP="00B42776">
    <w:pPr>
      <w:pStyle w:val="Pieddepage"/>
      <w:tabs>
        <w:tab w:val="clear" w:pos="4536"/>
      </w:tabs>
      <w:jc w:val="lef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656DC" w14:textId="77777777" w:rsidR="00B43673" w:rsidRDefault="00B43673">
      <w:r>
        <w:separator/>
      </w:r>
    </w:p>
  </w:footnote>
  <w:footnote w:type="continuationSeparator" w:id="0">
    <w:p w14:paraId="645512B8" w14:textId="77777777" w:rsidR="00B43673" w:rsidRDefault="00B43673">
      <w:r>
        <w:continuationSeparator/>
      </w:r>
    </w:p>
  </w:footnote>
  <w:footnote w:id="1">
    <w:p w14:paraId="5F6479C7" w14:textId="2587C046" w:rsidR="00A35DAD" w:rsidRDefault="00A35DAD">
      <w:pPr>
        <w:pStyle w:val="Notedebasdepage"/>
      </w:pPr>
      <w:r>
        <w:rPr>
          <w:rStyle w:val="Appelnotedebasdep"/>
        </w:rPr>
        <w:footnoteRef/>
      </w:r>
      <w:r>
        <w:t xml:space="preserve"> Les partenaires devront également joindre une fiche de présentation </w:t>
      </w:r>
      <w:r w:rsidR="00C82BFA">
        <w:t xml:space="preserve">détaillée </w:t>
      </w:r>
      <w:r>
        <w:t>sur le modèle du document 5 du dossier de candidature</w:t>
      </w:r>
      <w:r w:rsidR="00C82BFA">
        <w:t xml:space="preserve"> </w:t>
      </w:r>
    </w:p>
  </w:footnote>
  <w:footnote w:id="2">
    <w:p w14:paraId="510B3CBA" w14:textId="2C23059B" w:rsidR="00A35DAD" w:rsidRDefault="00A35DAD">
      <w:pPr>
        <w:pStyle w:val="Notedebasdepage"/>
      </w:pPr>
      <w:r>
        <w:rPr>
          <w:rStyle w:val="Appelnotedebasdep"/>
        </w:rPr>
        <w:footnoteRef/>
      </w:r>
      <w:r>
        <w:t xml:space="preserve"> Une colonne pourra être ajoutée pour chaque partenaire</w:t>
      </w:r>
    </w:p>
  </w:footnote>
  <w:footnote w:id="3">
    <w:p w14:paraId="285A728D" w14:textId="50C41BE4" w:rsidR="001343B7" w:rsidRDefault="001343B7">
      <w:pPr>
        <w:pStyle w:val="Notedebasdepage"/>
      </w:pPr>
      <w:r>
        <w:rPr>
          <w:rStyle w:val="Appelnotedebasdep"/>
        </w:rPr>
        <w:footnoteRef/>
      </w:r>
      <w:r>
        <w:t xml:space="preserve"> Le cas échéant, fournir les références des études de marché justifiant ces estimations en annexe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253B8" w14:textId="19D79022" w:rsidR="00A35DAD" w:rsidRDefault="00A35DAD" w:rsidP="0089355D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DC13A8B" wp14:editId="78EFF0A9">
          <wp:simplePos x="0" y="0"/>
          <wp:positionH relativeFrom="column">
            <wp:posOffset>4118610</wp:posOffset>
          </wp:positionH>
          <wp:positionV relativeFrom="paragraph">
            <wp:posOffset>248920</wp:posOffset>
          </wp:positionV>
          <wp:extent cx="1600200" cy="434975"/>
          <wp:effectExtent l="0" t="0" r="0" b="3175"/>
          <wp:wrapNone/>
          <wp:docPr id="10" name="Pictu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34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7F08180" wp14:editId="50A4D9F3">
          <wp:simplePos x="0" y="0"/>
          <wp:positionH relativeFrom="column">
            <wp:posOffset>0</wp:posOffset>
          </wp:positionH>
          <wp:positionV relativeFrom="paragraph">
            <wp:posOffset>218440</wp:posOffset>
          </wp:positionV>
          <wp:extent cx="752475" cy="419100"/>
          <wp:effectExtent l="0" t="0" r="9525" b="0"/>
          <wp:wrapNone/>
          <wp:docPr id="2" name="Pictu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F4A1FEF" wp14:editId="39B7F9CD">
          <wp:simplePos x="0" y="0"/>
          <wp:positionH relativeFrom="column">
            <wp:posOffset>1163955</wp:posOffset>
          </wp:positionH>
          <wp:positionV relativeFrom="paragraph">
            <wp:posOffset>-635</wp:posOffset>
          </wp:positionV>
          <wp:extent cx="1028065" cy="1028065"/>
          <wp:effectExtent l="0" t="0" r="635" b="635"/>
          <wp:wrapNone/>
          <wp:docPr id="3" name="Pictu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28065" cy="1028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61F70F7A" wp14:editId="5E19ABA3">
          <wp:simplePos x="0" y="0"/>
          <wp:positionH relativeFrom="column">
            <wp:posOffset>2512060</wp:posOffset>
          </wp:positionH>
          <wp:positionV relativeFrom="paragraph">
            <wp:posOffset>118110</wp:posOffset>
          </wp:positionV>
          <wp:extent cx="1302385" cy="547370"/>
          <wp:effectExtent l="0" t="0" r="0" b="5080"/>
          <wp:wrapNone/>
          <wp:docPr id="30" name="Image 2" descr="K:\POLES_de_COMPETITIVITE-RetD\Projets\FUI\AAP FUI\AAP 2017-24(Y)\1 - Cahier des charges\Logo Régions France RV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 2" descr="K:\POLES_de_COMPETITIVITE-RetD\Projets\FUI\AAP FUI\AAP 2017-24(Y)\1 - Cahier des charges\Logo Régions France RVB.jpg"/>
                  <pic:cNvPicPr/>
                </pic:nvPicPr>
                <pic:blipFill>
                  <a:blip r:embed="rId4"/>
                  <a:srcRect l="5531" t="7835" r="6598" b="14381"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5473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9355D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6740"/>
    <w:multiLevelType w:val="hybridMultilevel"/>
    <w:tmpl w:val="BC1C36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756A0"/>
    <w:multiLevelType w:val="hybridMultilevel"/>
    <w:tmpl w:val="C134921A"/>
    <w:lvl w:ilvl="0" w:tplc="545805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68B56C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6355D"/>
    <w:multiLevelType w:val="hybridMultilevel"/>
    <w:tmpl w:val="ED58E830"/>
    <w:lvl w:ilvl="0" w:tplc="2DA2E9DC">
      <w:start w:val="1"/>
      <w:numFmt w:val="bullet"/>
      <w:pStyle w:val="List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C622E"/>
    <w:multiLevelType w:val="singleLevel"/>
    <w:tmpl w:val="A84CECDA"/>
    <w:lvl w:ilvl="0">
      <w:start w:val="1"/>
      <w:numFmt w:val="bullet"/>
      <w:pStyle w:val="Puce1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FF0000"/>
      </w:rPr>
    </w:lvl>
  </w:abstractNum>
  <w:abstractNum w:abstractNumId="4" w15:restartNumberingAfterBreak="0">
    <w:nsid w:val="2DAB26E9"/>
    <w:multiLevelType w:val="hybridMultilevel"/>
    <w:tmpl w:val="9132AE86"/>
    <w:lvl w:ilvl="0" w:tplc="2A42970C">
      <w:start w:val="18"/>
      <w:numFmt w:val="bullet"/>
      <w:pStyle w:val="Liste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pStyle w:val="Liste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>
      <w:start w:val="1"/>
      <w:numFmt w:val="bullet"/>
      <w:pStyle w:val="Liste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C10824"/>
    <w:multiLevelType w:val="hybridMultilevel"/>
    <w:tmpl w:val="F19A68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86956"/>
    <w:multiLevelType w:val="hybridMultilevel"/>
    <w:tmpl w:val="C66CBD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6B21E4"/>
    <w:multiLevelType w:val="hybridMultilevel"/>
    <w:tmpl w:val="D084E5D4"/>
    <w:lvl w:ilvl="0" w:tplc="63B45E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96F49"/>
    <w:multiLevelType w:val="multilevel"/>
    <w:tmpl w:val="F6FCA8E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82"/>
        </w:tabs>
        <w:ind w:left="-266" w:hanging="432"/>
      </w:pPr>
      <w:rPr>
        <w:rFonts w:cs="Times New Roman"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2722"/>
        </w:tabs>
        <w:ind w:left="1426" w:hanging="504"/>
      </w:pPr>
      <w:rPr>
        <w:rFonts w:cs="Times New Roman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tabs>
          <w:tab w:val="num" w:pos="2182"/>
        </w:tabs>
        <w:ind w:left="6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11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82"/>
        </w:tabs>
        <w:ind w:left="16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62"/>
        </w:tabs>
        <w:ind w:left="21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82"/>
        </w:tabs>
        <w:ind w:left="26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62"/>
        </w:tabs>
        <w:ind w:left="3262" w:hanging="1440"/>
      </w:pPr>
      <w:rPr>
        <w:rFonts w:cs="Times New Roman" w:hint="default"/>
      </w:rPr>
    </w:lvl>
  </w:abstractNum>
  <w:abstractNum w:abstractNumId="9" w15:restartNumberingAfterBreak="0">
    <w:nsid w:val="54B033B0"/>
    <w:multiLevelType w:val="hybridMultilevel"/>
    <w:tmpl w:val="0B5E96D2"/>
    <w:lvl w:ilvl="0" w:tplc="63B45E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6964A9"/>
    <w:multiLevelType w:val="hybridMultilevel"/>
    <w:tmpl w:val="D6480C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68B56C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2B2793"/>
    <w:multiLevelType w:val="hybridMultilevel"/>
    <w:tmpl w:val="F07C70C6"/>
    <w:lvl w:ilvl="0" w:tplc="34E6C39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BC4AF5"/>
    <w:multiLevelType w:val="hybridMultilevel"/>
    <w:tmpl w:val="BAD2B8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68B56C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D878A1"/>
    <w:multiLevelType w:val="hybridMultilevel"/>
    <w:tmpl w:val="FACE77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2E12F0"/>
    <w:multiLevelType w:val="hybridMultilevel"/>
    <w:tmpl w:val="6F80101A"/>
    <w:lvl w:ilvl="0" w:tplc="37A633E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5F7717"/>
    <w:multiLevelType w:val="hybridMultilevel"/>
    <w:tmpl w:val="EF7ACB8E"/>
    <w:lvl w:ilvl="0" w:tplc="7CA08456">
      <w:start w:val="1"/>
      <w:numFmt w:val="decimal"/>
      <w:pStyle w:val="Titre2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0D4B9A"/>
    <w:multiLevelType w:val="hybridMultilevel"/>
    <w:tmpl w:val="3A124D20"/>
    <w:lvl w:ilvl="0" w:tplc="97C27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4F81BD" w:themeColor="accent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5"/>
  </w:num>
  <w:num w:numId="8">
    <w:abstractNumId w:val="14"/>
  </w:num>
  <w:num w:numId="9">
    <w:abstractNumId w:val="11"/>
  </w:num>
  <w:num w:numId="10">
    <w:abstractNumId w:val="9"/>
  </w:num>
  <w:num w:numId="11">
    <w:abstractNumId w:val="7"/>
  </w:num>
  <w:num w:numId="12">
    <w:abstractNumId w:val="16"/>
  </w:num>
  <w:num w:numId="13">
    <w:abstractNumId w:val="6"/>
  </w:num>
  <w:num w:numId="14">
    <w:abstractNumId w:val="8"/>
  </w:num>
  <w:num w:numId="15">
    <w:abstractNumId w:val="13"/>
  </w:num>
  <w:num w:numId="16">
    <w:abstractNumId w:val="0"/>
  </w:num>
  <w:num w:numId="17">
    <w:abstractNumId w:val="10"/>
  </w:num>
  <w:num w:numId="18">
    <w:abstractNumId w:val="12"/>
  </w:num>
  <w:num w:numId="19">
    <w:abstractNumId w:val="5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ulien SIMON">
    <w15:presenceInfo w15:providerId="AD" w15:userId="S-1-5-21-1108609060-88361937-654838779-1176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2A9"/>
    <w:rsid w:val="00001ABA"/>
    <w:rsid w:val="00010E1F"/>
    <w:rsid w:val="000144E3"/>
    <w:rsid w:val="00024070"/>
    <w:rsid w:val="00025214"/>
    <w:rsid w:val="00025300"/>
    <w:rsid w:val="0002561C"/>
    <w:rsid w:val="00030E4D"/>
    <w:rsid w:val="00031260"/>
    <w:rsid w:val="00032F98"/>
    <w:rsid w:val="00036010"/>
    <w:rsid w:val="000376A5"/>
    <w:rsid w:val="0003789F"/>
    <w:rsid w:val="00040E48"/>
    <w:rsid w:val="00042F14"/>
    <w:rsid w:val="000432B1"/>
    <w:rsid w:val="000438E1"/>
    <w:rsid w:val="00046458"/>
    <w:rsid w:val="0005141D"/>
    <w:rsid w:val="00055F70"/>
    <w:rsid w:val="000732FE"/>
    <w:rsid w:val="0007498B"/>
    <w:rsid w:val="000749E9"/>
    <w:rsid w:val="00074A65"/>
    <w:rsid w:val="000812DD"/>
    <w:rsid w:val="00082CBA"/>
    <w:rsid w:val="00082CD6"/>
    <w:rsid w:val="000833CF"/>
    <w:rsid w:val="0008380D"/>
    <w:rsid w:val="00083E81"/>
    <w:rsid w:val="000843C6"/>
    <w:rsid w:val="00085995"/>
    <w:rsid w:val="000859D0"/>
    <w:rsid w:val="000861F1"/>
    <w:rsid w:val="0008769B"/>
    <w:rsid w:val="0009294D"/>
    <w:rsid w:val="00092E56"/>
    <w:rsid w:val="00095152"/>
    <w:rsid w:val="000964C1"/>
    <w:rsid w:val="00096500"/>
    <w:rsid w:val="000A1487"/>
    <w:rsid w:val="000A2092"/>
    <w:rsid w:val="000A2D71"/>
    <w:rsid w:val="000A2DCD"/>
    <w:rsid w:val="000A3157"/>
    <w:rsid w:val="000A7C3E"/>
    <w:rsid w:val="000B0374"/>
    <w:rsid w:val="000B58BD"/>
    <w:rsid w:val="000B795D"/>
    <w:rsid w:val="000C00E8"/>
    <w:rsid w:val="000C14AC"/>
    <w:rsid w:val="000C283E"/>
    <w:rsid w:val="000C66E3"/>
    <w:rsid w:val="000C7728"/>
    <w:rsid w:val="000D02BF"/>
    <w:rsid w:val="000D0A5F"/>
    <w:rsid w:val="000D36B4"/>
    <w:rsid w:val="000D3BC4"/>
    <w:rsid w:val="000D5EFC"/>
    <w:rsid w:val="000D6115"/>
    <w:rsid w:val="000D6E79"/>
    <w:rsid w:val="000E035E"/>
    <w:rsid w:val="000E7029"/>
    <w:rsid w:val="000F1024"/>
    <w:rsid w:val="000F1FD5"/>
    <w:rsid w:val="000F2465"/>
    <w:rsid w:val="000F27B8"/>
    <w:rsid w:val="000F73F7"/>
    <w:rsid w:val="00100BCA"/>
    <w:rsid w:val="0010335C"/>
    <w:rsid w:val="00107729"/>
    <w:rsid w:val="00114568"/>
    <w:rsid w:val="001159B1"/>
    <w:rsid w:val="00115BC2"/>
    <w:rsid w:val="00115F9B"/>
    <w:rsid w:val="00120979"/>
    <w:rsid w:val="00120E04"/>
    <w:rsid w:val="00121A41"/>
    <w:rsid w:val="00123AF1"/>
    <w:rsid w:val="00127DC7"/>
    <w:rsid w:val="001337AE"/>
    <w:rsid w:val="001343B7"/>
    <w:rsid w:val="00137FA8"/>
    <w:rsid w:val="00140932"/>
    <w:rsid w:val="001429A0"/>
    <w:rsid w:val="00143567"/>
    <w:rsid w:val="00144B11"/>
    <w:rsid w:val="00146C11"/>
    <w:rsid w:val="00146CD4"/>
    <w:rsid w:val="00150983"/>
    <w:rsid w:val="00151804"/>
    <w:rsid w:val="0015542B"/>
    <w:rsid w:val="00155FA6"/>
    <w:rsid w:val="00156C4F"/>
    <w:rsid w:val="00162769"/>
    <w:rsid w:val="001653CC"/>
    <w:rsid w:val="00176C87"/>
    <w:rsid w:val="001826CC"/>
    <w:rsid w:val="0018315D"/>
    <w:rsid w:val="00184EB2"/>
    <w:rsid w:val="0018549A"/>
    <w:rsid w:val="001858C7"/>
    <w:rsid w:val="00190619"/>
    <w:rsid w:val="00192BC6"/>
    <w:rsid w:val="00193DF5"/>
    <w:rsid w:val="001949E2"/>
    <w:rsid w:val="001A0B56"/>
    <w:rsid w:val="001A2A58"/>
    <w:rsid w:val="001A49A1"/>
    <w:rsid w:val="001A54ED"/>
    <w:rsid w:val="001B10C5"/>
    <w:rsid w:val="001B3792"/>
    <w:rsid w:val="001C073D"/>
    <w:rsid w:val="001C1223"/>
    <w:rsid w:val="001C6BFE"/>
    <w:rsid w:val="001C6CA1"/>
    <w:rsid w:val="001D337C"/>
    <w:rsid w:val="001D60ED"/>
    <w:rsid w:val="001E09AC"/>
    <w:rsid w:val="001E0DC6"/>
    <w:rsid w:val="001E1D8B"/>
    <w:rsid w:val="001E5337"/>
    <w:rsid w:val="001E6271"/>
    <w:rsid w:val="001E74B0"/>
    <w:rsid w:val="001F071E"/>
    <w:rsid w:val="001F088A"/>
    <w:rsid w:val="001F0CAF"/>
    <w:rsid w:val="001F388A"/>
    <w:rsid w:val="001F72EB"/>
    <w:rsid w:val="00200053"/>
    <w:rsid w:val="00201722"/>
    <w:rsid w:val="00206EF5"/>
    <w:rsid w:val="00214052"/>
    <w:rsid w:val="0021509A"/>
    <w:rsid w:val="00220E9C"/>
    <w:rsid w:val="00225F50"/>
    <w:rsid w:val="00227359"/>
    <w:rsid w:val="00234DD7"/>
    <w:rsid w:val="00234E41"/>
    <w:rsid w:val="00236656"/>
    <w:rsid w:val="0024208F"/>
    <w:rsid w:val="00242211"/>
    <w:rsid w:val="002430EB"/>
    <w:rsid w:val="002433BF"/>
    <w:rsid w:val="0024450A"/>
    <w:rsid w:val="00245E3C"/>
    <w:rsid w:val="002477FE"/>
    <w:rsid w:val="00250905"/>
    <w:rsid w:val="00253693"/>
    <w:rsid w:val="0025457F"/>
    <w:rsid w:val="00263E5D"/>
    <w:rsid w:val="00271227"/>
    <w:rsid w:val="0027219A"/>
    <w:rsid w:val="002813F8"/>
    <w:rsid w:val="00281985"/>
    <w:rsid w:val="0028464B"/>
    <w:rsid w:val="00284D1A"/>
    <w:rsid w:val="00286EDA"/>
    <w:rsid w:val="00290B0C"/>
    <w:rsid w:val="002910C9"/>
    <w:rsid w:val="0029308D"/>
    <w:rsid w:val="002947EB"/>
    <w:rsid w:val="00295879"/>
    <w:rsid w:val="00295BE8"/>
    <w:rsid w:val="002A308D"/>
    <w:rsid w:val="002A32B7"/>
    <w:rsid w:val="002A3B06"/>
    <w:rsid w:val="002A468B"/>
    <w:rsid w:val="002A5E40"/>
    <w:rsid w:val="002B210D"/>
    <w:rsid w:val="002C279E"/>
    <w:rsid w:val="002C312F"/>
    <w:rsid w:val="002C4834"/>
    <w:rsid w:val="002C5F37"/>
    <w:rsid w:val="002C62A4"/>
    <w:rsid w:val="002D1EF9"/>
    <w:rsid w:val="002D4350"/>
    <w:rsid w:val="002D5138"/>
    <w:rsid w:val="002D7A72"/>
    <w:rsid w:val="002E2184"/>
    <w:rsid w:val="002E2D8D"/>
    <w:rsid w:val="002E2E33"/>
    <w:rsid w:val="002E6367"/>
    <w:rsid w:val="002F0E2A"/>
    <w:rsid w:val="002F16BD"/>
    <w:rsid w:val="002F18B7"/>
    <w:rsid w:val="002F7106"/>
    <w:rsid w:val="002F770C"/>
    <w:rsid w:val="003014A1"/>
    <w:rsid w:val="00303954"/>
    <w:rsid w:val="00307C36"/>
    <w:rsid w:val="0031246C"/>
    <w:rsid w:val="00312D05"/>
    <w:rsid w:val="00313F3A"/>
    <w:rsid w:val="0031534C"/>
    <w:rsid w:val="00315490"/>
    <w:rsid w:val="00315ADF"/>
    <w:rsid w:val="00315DE9"/>
    <w:rsid w:val="00320336"/>
    <w:rsid w:val="0032080D"/>
    <w:rsid w:val="003214CF"/>
    <w:rsid w:val="00321C15"/>
    <w:rsid w:val="003227EC"/>
    <w:rsid w:val="00324F5E"/>
    <w:rsid w:val="00326988"/>
    <w:rsid w:val="003304FB"/>
    <w:rsid w:val="003315D1"/>
    <w:rsid w:val="00331951"/>
    <w:rsid w:val="0033432B"/>
    <w:rsid w:val="00334F5B"/>
    <w:rsid w:val="003415BC"/>
    <w:rsid w:val="00342EC0"/>
    <w:rsid w:val="003434BE"/>
    <w:rsid w:val="003462F0"/>
    <w:rsid w:val="00346D08"/>
    <w:rsid w:val="003512AD"/>
    <w:rsid w:val="003515FE"/>
    <w:rsid w:val="00352BB1"/>
    <w:rsid w:val="0035443E"/>
    <w:rsid w:val="003554B7"/>
    <w:rsid w:val="00356299"/>
    <w:rsid w:val="00356EFA"/>
    <w:rsid w:val="00356F2B"/>
    <w:rsid w:val="00357439"/>
    <w:rsid w:val="003621D2"/>
    <w:rsid w:val="00370E0C"/>
    <w:rsid w:val="00370E23"/>
    <w:rsid w:val="00376596"/>
    <w:rsid w:val="003773CE"/>
    <w:rsid w:val="003778AD"/>
    <w:rsid w:val="00381876"/>
    <w:rsid w:val="00383372"/>
    <w:rsid w:val="003836E5"/>
    <w:rsid w:val="00385B6D"/>
    <w:rsid w:val="00385C6E"/>
    <w:rsid w:val="00390BA9"/>
    <w:rsid w:val="00395969"/>
    <w:rsid w:val="00397089"/>
    <w:rsid w:val="003972D6"/>
    <w:rsid w:val="003A1219"/>
    <w:rsid w:val="003A2250"/>
    <w:rsid w:val="003A2FE1"/>
    <w:rsid w:val="003A5D42"/>
    <w:rsid w:val="003A7AC3"/>
    <w:rsid w:val="003A7F15"/>
    <w:rsid w:val="003B0B1C"/>
    <w:rsid w:val="003B1189"/>
    <w:rsid w:val="003B3350"/>
    <w:rsid w:val="003B5338"/>
    <w:rsid w:val="003B54B7"/>
    <w:rsid w:val="003B5C42"/>
    <w:rsid w:val="003B5D67"/>
    <w:rsid w:val="003B5ED0"/>
    <w:rsid w:val="003B62E1"/>
    <w:rsid w:val="003B7962"/>
    <w:rsid w:val="003C1305"/>
    <w:rsid w:val="003D1F0D"/>
    <w:rsid w:val="003D49AF"/>
    <w:rsid w:val="003D652B"/>
    <w:rsid w:val="003D6645"/>
    <w:rsid w:val="003D6E3B"/>
    <w:rsid w:val="003E17C1"/>
    <w:rsid w:val="003E2D21"/>
    <w:rsid w:val="003E4076"/>
    <w:rsid w:val="003E4EDB"/>
    <w:rsid w:val="003E78B6"/>
    <w:rsid w:val="003F0B67"/>
    <w:rsid w:val="003F1FCF"/>
    <w:rsid w:val="003F2828"/>
    <w:rsid w:val="003F31FA"/>
    <w:rsid w:val="004039DF"/>
    <w:rsid w:val="00403D31"/>
    <w:rsid w:val="00404D20"/>
    <w:rsid w:val="0040798A"/>
    <w:rsid w:val="004124F6"/>
    <w:rsid w:val="00415893"/>
    <w:rsid w:val="00416FE8"/>
    <w:rsid w:val="00416FEC"/>
    <w:rsid w:val="004173D9"/>
    <w:rsid w:val="00420D3B"/>
    <w:rsid w:val="00422CE4"/>
    <w:rsid w:val="0042493D"/>
    <w:rsid w:val="00426F62"/>
    <w:rsid w:val="00427216"/>
    <w:rsid w:val="00427949"/>
    <w:rsid w:val="00440DA8"/>
    <w:rsid w:val="00441460"/>
    <w:rsid w:val="0044185C"/>
    <w:rsid w:val="00441B24"/>
    <w:rsid w:val="00446AD3"/>
    <w:rsid w:val="00451955"/>
    <w:rsid w:val="00461A84"/>
    <w:rsid w:val="00461F8F"/>
    <w:rsid w:val="00462044"/>
    <w:rsid w:val="00465BBD"/>
    <w:rsid w:val="00465F78"/>
    <w:rsid w:val="00467893"/>
    <w:rsid w:val="00467A7A"/>
    <w:rsid w:val="00471339"/>
    <w:rsid w:val="0047425C"/>
    <w:rsid w:val="004800FB"/>
    <w:rsid w:val="00482A1C"/>
    <w:rsid w:val="004835F5"/>
    <w:rsid w:val="00483607"/>
    <w:rsid w:val="004914AA"/>
    <w:rsid w:val="0049162D"/>
    <w:rsid w:val="00494912"/>
    <w:rsid w:val="00497268"/>
    <w:rsid w:val="00497B86"/>
    <w:rsid w:val="004A0147"/>
    <w:rsid w:val="004A1016"/>
    <w:rsid w:val="004A1AC7"/>
    <w:rsid w:val="004A54E1"/>
    <w:rsid w:val="004B0D82"/>
    <w:rsid w:val="004B2915"/>
    <w:rsid w:val="004B31CC"/>
    <w:rsid w:val="004B48E2"/>
    <w:rsid w:val="004B69AB"/>
    <w:rsid w:val="004B7538"/>
    <w:rsid w:val="004B7A18"/>
    <w:rsid w:val="004C165A"/>
    <w:rsid w:val="004C58A9"/>
    <w:rsid w:val="004D01D8"/>
    <w:rsid w:val="004D06A9"/>
    <w:rsid w:val="004D090C"/>
    <w:rsid w:val="004D295D"/>
    <w:rsid w:val="004D3038"/>
    <w:rsid w:val="004D4C2D"/>
    <w:rsid w:val="004D6F0C"/>
    <w:rsid w:val="004E0BD2"/>
    <w:rsid w:val="004E1EDF"/>
    <w:rsid w:val="004E4FA3"/>
    <w:rsid w:val="004E6A19"/>
    <w:rsid w:val="004E7C80"/>
    <w:rsid w:val="004F2D1C"/>
    <w:rsid w:val="004F3333"/>
    <w:rsid w:val="004F44EC"/>
    <w:rsid w:val="004F4555"/>
    <w:rsid w:val="004F5665"/>
    <w:rsid w:val="004F64B1"/>
    <w:rsid w:val="004F6F2D"/>
    <w:rsid w:val="0050584D"/>
    <w:rsid w:val="005074C0"/>
    <w:rsid w:val="00507544"/>
    <w:rsid w:val="00507DC2"/>
    <w:rsid w:val="00510FA3"/>
    <w:rsid w:val="00512A2C"/>
    <w:rsid w:val="00513035"/>
    <w:rsid w:val="00516D37"/>
    <w:rsid w:val="00522703"/>
    <w:rsid w:val="00525177"/>
    <w:rsid w:val="005267E6"/>
    <w:rsid w:val="005310D0"/>
    <w:rsid w:val="005313E4"/>
    <w:rsid w:val="00533ACA"/>
    <w:rsid w:val="00535A68"/>
    <w:rsid w:val="00537441"/>
    <w:rsid w:val="005415FF"/>
    <w:rsid w:val="00543560"/>
    <w:rsid w:val="00544866"/>
    <w:rsid w:val="005456ED"/>
    <w:rsid w:val="00545B54"/>
    <w:rsid w:val="005464AE"/>
    <w:rsid w:val="005465E0"/>
    <w:rsid w:val="0055128E"/>
    <w:rsid w:val="00551484"/>
    <w:rsid w:val="00554216"/>
    <w:rsid w:val="00562424"/>
    <w:rsid w:val="00563BDF"/>
    <w:rsid w:val="0056446F"/>
    <w:rsid w:val="00566C61"/>
    <w:rsid w:val="00570CE8"/>
    <w:rsid w:val="005735EB"/>
    <w:rsid w:val="00575568"/>
    <w:rsid w:val="005846B7"/>
    <w:rsid w:val="0058683C"/>
    <w:rsid w:val="00586A77"/>
    <w:rsid w:val="005870C1"/>
    <w:rsid w:val="00587568"/>
    <w:rsid w:val="00587ABB"/>
    <w:rsid w:val="00587B7C"/>
    <w:rsid w:val="00590F22"/>
    <w:rsid w:val="00593BEC"/>
    <w:rsid w:val="00596363"/>
    <w:rsid w:val="005A72C1"/>
    <w:rsid w:val="005B07F0"/>
    <w:rsid w:val="005B1D12"/>
    <w:rsid w:val="005B3B78"/>
    <w:rsid w:val="005B47DE"/>
    <w:rsid w:val="005B5DA8"/>
    <w:rsid w:val="005B6DDD"/>
    <w:rsid w:val="005C75D1"/>
    <w:rsid w:val="005C7EEB"/>
    <w:rsid w:val="005D0BEA"/>
    <w:rsid w:val="005D27BD"/>
    <w:rsid w:val="005D4868"/>
    <w:rsid w:val="005E21F9"/>
    <w:rsid w:val="005E35B7"/>
    <w:rsid w:val="005E44D6"/>
    <w:rsid w:val="005E4662"/>
    <w:rsid w:val="005E4F38"/>
    <w:rsid w:val="005E6236"/>
    <w:rsid w:val="005E71AC"/>
    <w:rsid w:val="005F54E3"/>
    <w:rsid w:val="005F5D88"/>
    <w:rsid w:val="005F5F2B"/>
    <w:rsid w:val="005F676C"/>
    <w:rsid w:val="005F69A8"/>
    <w:rsid w:val="005F7B67"/>
    <w:rsid w:val="006017BA"/>
    <w:rsid w:val="00603F5D"/>
    <w:rsid w:val="00604ACF"/>
    <w:rsid w:val="00604C00"/>
    <w:rsid w:val="006052CD"/>
    <w:rsid w:val="00605487"/>
    <w:rsid w:val="00605C45"/>
    <w:rsid w:val="006121E1"/>
    <w:rsid w:val="00614182"/>
    <w:rsid w:val="006153E0"/>
    <w:rsid w:val="00617B4A"/>
    <w:rsid w:val="00621D36"/>
    <w:rsid w:val="006268CC"/>
    <w:rsid w:val="006312F4"/>
    <w:rsid w:val="00631565"/>
    <w:rsid w:val="00631BC6"/>
    <w:rsid w:val="006338A9"/>
    <w:rsid w:val="00633DD5"/>
    <w:rsid w:val="0063578C"/>
    <w:rsid w:val="00642085"/>
    <w:rsid w:val="00643949"/>
    <w:rsid w:val="0064585B"/>
    <w:rsid w:val="006503FC"/>
    <w:rsid w:val="00653401"/>
    <w:rsid w:val="0065440C"/>
    <w:rsid w:val="00655E18"/>
    <w:rsid w:val="0065620B"/>
    <w:rsid w:val="006562F2"/>
    <w:rsid w:val="0065740D"/>
    <w:rsid w:val="00661E77"/>
    <w:rsid w:val="00662C13"/>
    <w:rsid w:val="00665A1D"/>
    <w:rsid w:val="00671D15"/>
    <w:rsid w:val="00673FC2"/>
    <w:rsid w:val="006745AC"/>
    <w:rsid w:val="006753BB"/>
    <w:rsid w:val="00675F49"/>
    <w:rsid w:val="00676C2C"/>
    <w:rsid w:val="00677083"/>
    <w:rsid w:val="00691000"/>
    <w:rsid w:val="00692A79"/>
    <w:rsid w:val="00694615"/>
    <w:rsid w:val="00694CAC"/>
    <w:rsid w:val="00697830"/>
    <w:rsid w:val="006A23B7"/>
    <w:rsid w:val="006A63CC"/>
    <w:rsid w:val="006A6DF3"/>
    <w:rsid w:val="006B0490"/>
    <w:rsid w:val="006B0CD9"/>
    <w:rsid w:val="006B0E06"/>
    <w:rsid w:val="006B4851"/>
    <w:rsid w:val="006C2FBE"/>
    <w:rsid w:val="006C3D85"/>
    <w:rsid w:val="006C552D"/>
    <w:rsid w:val="006C740E"/>
    <w:rsid w:val="006D1BCA"/>
    <w:rsid w:val="006D1BFD"/>
    <w:rsid w:val="006D1D30"/>
    <w:rsid w:val="006D1E41"/>
    <w:rsid w:val="006D1EA3"/>
    <w:rsid w:val="006D2D2F"/>
    <w:rsid w:val="006D38CC"/>
    <w:rsid w:val="006D46B0"/>
    <w:rsid w:val="006D656E"/>
    <w:rsid w:val="006D6661"/>
    <w:rsid w:val="006D7330"/>
    <w:rsid w:val="006E2BC8"/>
    <w:rsid w:val="006E371D"/>
    <w:rsid w:val="006E3EF3"/>
    <w:rsid w:val="006E4DD6"/>
    <w:rsid w:val="006E586A"/>
    <w:rsid w:val="006E5C44"/>
    <w:rsid w:val="006F3475"/>
    <w:rsid w:val="006F3771"/>
    <w:rsid w:val="006F63AB"/>
    <w:rsid w:val="00704D94"/>
    <w:rsid w:val="00705629"/>
    <w:rsid w:val="00706E87"/>
    <w:rsid w:val="00714AAA"/>
    <w:rsid w:val="00716DE0"/>
    <w:rsid w:val="00721272"/>
    <w:rsid w:val="007257B8"/>
    <w:rsid w:val="00732BDD"/>
    <w:rsid w:val="00733BAB"/>
    <w:rsid w:val="00734FE9"/>
    <w:rsid w:val="007358E8"/>
    <w:rsid w:val="007412AE"/>
    <w:rsid w:val="007464A8"/>
    <w:rsid w:val="007515E7"/>
    <w:rsid w:val="007558DF"/>
    <w:rsid w:val="0075783A"/>
    <w:rsid w:val="007647F5"/>
    <w:rsid w:val="00766D42"/>
    <w:rsid w:val="00772E2E"/>
    <w:rsid w:val="007749B4"/>
    <w:rsid w:val="0077505C"/>
    <w:rsid w:val="00775462"/>
    <w:rsid w:val="007765D7"/>
    <w:rsid w:val="007766C7"/>
    <w:rsid w:val="00777EC8"/>
    <w:rsid w:val="00783EF3"/>
    <w:rsid w:val="007913BF"/>
    <w:rsid w:val="007943A8"/>
    <w:rsid w:val="0079480E"/>
    <w:rsid w:val="007A1489"/>
    <w:rsid w:val="007A3B75"/>
    <w:rsid w:val="007A5836"/>
    <w:rsid w:val="007A5867"/>
    <w:rsid w:val="007A5C81"/>
    <w:rsid w:val="007B110C"/>
    <w:rsid w:val="007B500B"/>
    <w:rsid w:val="007B52A3"/>
    <w:rsid w:val="007C0CBF"/>
    <w:rsid w:val="007C6AAA"/>
    <w:rsid w:val="007D151C"/>
    <w:rsid w:val="007D55C7"/>
    <w:rsid w:val="007D563B"/>
    <w:rsid w:val="007D578E"/>
    <w:rsid w:val="007E1E9A"/>
    <w:rsid w:val="007E2665"/>
    <w:rsid w:val="007E3456"/>
    <w:rsid w:val="007E5661"/>
    <w:rsid w:val="007F01D1"/>
    <w:rsid w:val="007F0875"/>
    <w:rsid w:val="007F6760"/>
    <w:rsid w:val="007F6A1B"/>
    <w:rsid w:val="007F6F67"/>
    <w:rsid w:val="007F709C"/>
    <w:rsid w:val="00800CFA"/>
    <w:rsid w:val="008012FF"/>
    <w:rsid w:val="008033F8"/>
    <w:rsid w:val="00803414"/>
    <w:rsid w:val="0080417B"/>
    <w:rsid w:val="00804532"/>
    <w:rsid w:val="00806988"/>
    <w:rsid w:val="008072C8"/>
    <w:rsid w:val="008105A5"/>
    <w:rsid w:val="00812B38"/>
    <w:rsid w:val="00813E82"/>
    <w:rsid w:val="00814518"/>
    <w:rsid w:val="00815C0F"/>
    <w:rsid w:val="0081780F"/>
    <w:rsid w:val="008208C4"/>
    <w:rsid w:val="008213C5"/>
    <w:rsid w:val="008256DA"/>
    <w:rsid w:val="00825ED6"/>
    <w:rsid w:val="00827AD6"/>
    <w:rsid w:val="00827C94"/>
    <w:rsid w:val="008318A8"/>
    <w:rsid w:val="0083390B"/>
    <w:rsid w:val="00834320"/>
    <w:rsid w:val="00835A80"/>
    <w:rsid w:val="00836D06"/>
    <w:rsid w:val="0084286E"/>
    <w:rsid w:val="00844443"/>
    <w:rsid w:val="0084567B"/>
    <w:rsid w:val="008466D2"/>
    <w:rsid w:val="00846FBB"/>
    <w:rsid w:val="008507F2"/>
    <w:rsid w:val="00852642"/>
    <w:rsid w:val="008565C7"/>
    <w:rsid w:val="00860A87"/>
    <w:rsid w:val="00862CFF"/>
    <w:rsid w:val="0086570C"/>
    <w:rsid w:val="00866679"/>
    <w:rsid w:val="008677F3"/>
    <w:rsid w:val="008724D7"/>
    <w:rsid w:val="008770BA"/>
    <w:rsid w:val="00880279"/>
    <w:rsid w:val="0089355D"/>
    <w:rsid w:val="008956BF"/>
    <w:rsid w:val="008A0FC8"/>
    <w:rsid w:val="008A2906"/>
    <w:rsid w:val="008A3827"/>
    <w:rsid w:val="008A39A3"/>
    <w:rsid w:val="008A6918"/>
    <w:rsid w:val="008A6C5F"/>
    <w:rsid w:val="008B00F8"/>
    <w:rsid w:val="008B30DC"/>
    <w:rsid w:val="008C0A31"/>
    <w:rsid w:val="008C77A8"/>
    <w:rsid w:val="008D354E"/>
    <w:rsid w:val="008D4998"/>
    <w:rsid w:val="008D7FD0"/>
    <w:rsid w:val="008E0AD3"/>
    <w:rsid w:val="008E13BE"/>
    <w:rsid w:val="008E1765"/>
    <w:rsid w:val="008E49FE"/>
    <w:rsid w:val="008E4C6D"/>
    <w:rsid w:val="008E790B"/>
    <w:rsid w:val="008F0912"/>
    <w:rsid w:val="008F2E30"/>
    <w:rsid w:val="008F2F99"/>
    <w:rsid w:val="008F4483"/>
    <w:rsid w:val="008F51FC"/>
    <w:rsid w:val="00902108"/>
    <w:rsid w:val="00902652"/>
    <w:rsid w:val="00903980"/>
    <w:rsid w:val="00904059"/>
    <w:rsid w:val="00905E13"/>
    <w:rsid w:val="0091058C"/>
    <w:rsid w:val="00912344"/>
    <w:rsid w:val="009127E6"/>
    <w:rsid w:val="00913EF0"/>
    <w:rsid w:val="009149A7"/>
    <w:rsid w:val="0092071B"/>
    <w:rsid w:val="00920C0F"/>
    <w:rsid w:val="009211C9"/>
    <w:rsid w:val="00921FFB"/>
    <w:rsid w:val="00922FED"/>
    <w:rsid w:val="0092325D"/>
    <w:rsid w:val="00924098"/>
    <w:rsid w:val="009267C5"/>
    <w:rsid w:val="00932D77"/>
    <w:rsid w:val="009430DF"/>
    <w:rsid w:val="00944C75"/>
    <w:rsid w:val="009459AF"/>
    <w:rsid w:val="009510F7"/>
    <w:rsid w:val="009517BC"/>
    <w:rsid w:val="009519D5"/>
    <w:rsid w:val="009528BE"/>
    <w:rsid w:val="009536C0"/>
    <w:rsid w:val="009544AF"/>
    <w:rsid w:val="009546D8"/>
    <w:rsid w:val="00954CD8"/>
    <w:rsid w:val="00955BFC"/>
    <w:rsid w:val="00955D1B"/>
    <w:rsid w:val="00957114"/>
    <w:rsid w:val="00957C5C"/>
    <w:rsid w:val="00962876"/>
    <w:rsid w:val="009631BD"/>
    <w:rsid w:val="0096388E"/>
    <w:rsid w:val="00967007"/>
    <w:rsid w:val="00970515"/>
    <w:rsid w:val="00975F9F"/>
    <w:rsid w:val="00980BAB"/>
    <w:rsid w:val="009816FE"/>
    <w:rsid w:val="00982022"/>
    <w:rsid w:val="00983E90"/>
    <w:rsid w:val="00985D6F"/>
    <w:rsid w:val="009860C4"/>
    <w:rsid w:val="009900F8"/>
    <w:rsid w:val="009906BE"/>
    <w:rsid w:val="00992F46"/>
    <w:rsid w:val="009947FF"/>
    <w:rsid w:val="00997E89"/>
    <w:rsid w:val="009A0720"/>
    <w:rsid w:val="009B0177"/>
    <w:rsid w:val="009B7799"/>
    <w:rsid w:val="009C2325"/>
    <w:rsid w:val="009C2C75"/>
    <w:rsid w:val="009C5188"/>
    <w:rsid w:val="009D126E"/>
    <w:rsid w:val="009D3B6D"/>
    <w:rsid w:val="009D5F29"/>
    <w:rsid w:val="009D7C0F"/>
    <w:rsid w:val="009E075E"/>
    <w:rsid w:val="009E16C3"/>
    <w:rsid w:val="009E201B"/>
    <w:rsid w:val="009E5B93"/>
    <w:rsid w:val="009E6C8A"/>
    <w:rsid w:val="009F1E7E"/>
    <w:rsid w:val="00A052D7"/>
    <w:rsid w:val="00A05C2F"/>
    <w:rsid w:val="00A06A9C"/>
    <w:rsid w:val="00A06AC7"/>
    <w:rsid w:val="00A07C67"/>
    <w:rsid w:val="00A115D1"/>
    <w:rsid w:val="00A159B6"/>
    <w:rsid w:val="00A1758C"/>
    <w:rsid w:val="00A23449"/>
    <w:rsid w:val="00A242C9"/>
    <w:rsid w:val="00A2461E"/>
    <w:rsid w:val="00A253FD"/>
    <w:rsid w:val="00A26964"/>
    <w:rsid w:val="00A27D1A"/>
    <w:rsid w:val="00A35DAD"/>
    <w:rsid w:val="00A426D1"/>
    <w:rsid w:val="00A42867"/>
    <w:rsid w:val="00A44DA7"/>
    <w:rsid w:val="00A4575A"/>
    <w:rsid w:val="00A4710A"/>
    <w:rsid w:val="00A47587"/>
    <w:rsid w:val="00A5302B"/>
    <w:rsid w:val="00A54D47"/>
    <w:rsid w:val="00A56EBE"/>
    <w:rsid w:val="00A611F7"/>
    <w:rsid w:val="00A61F41"/>
    <w:rsid w:val="00A62B7E"/>
    <w:rsid w:val="00A63013"/>
    <w:rsid w:val="00A64776"/>
    <w:rsid w:val="00A66214"/>
    <w:rsid w:val="00A7102C"/>
    <w:rsid w:val="00A71CA1"/>
    <w:rsid w:val="00A723C5"/>
    <w:rsid w:val="00A83C6D"/>
    <w:rsid w:val="00A86A03"/>
    <w:rsid w:val="00A87A06"/>
    <w:rsid w:val="00A90408"/>
    <w:rsid w:val="00A91356"/>
    <w:rsid w:val="00A91B20"/>
    <w:rsid w:val="00A91F64"/>
    <w:rsid w:val="00A928FB"/>
    <w:rsid w:val="00A92D26"/>
    <w:rsid w:val="00A96579"/>
    <w:rsid w:val="00AA1FC2"/>
    <w:rsid w:val="00AA40C1"/>
    <w:rsid w:val="00AA7D98"/>
    <w:rsid w:val="00AB05EA"/>
    <w:rsid w:val="00AB092E"/>
    <w:rsid w:val="00AB2614"/>
    <w:rsid w:val="00AB7B73"/>
    <w:rsid w:val="00AC0B2B"/>
    <w:rsid w:val="00AC4C81"/>
    <w:rsid w:val="00AC4E61"/>
    <w:rsid w:val="00AC6B47"/>
    <w:rsid w:val="00AC6B7B"/>
    <w:rsid w:val="00AD0BCC"/>
    <w:rsid w:val="00AD3BB3"/>
    <w:rsid w:val="00AD3ED8"/>
    <w:rsid w:val="00AD6F09"/>
    <w:rsid w:val="00AE26B0"/>
    <w:rsid w:val="00AE4E2D"/>
    <w:rsid w:val="00AF068C"/>
    <w:rsid w:val="00AF52E5"/>
    <w:rsid w:val="00B032C9"/>
    <w:rsid w:val="00B05331"/>
    <w:rsid w:val="00B078CF"/>
    <w:rsid w:val="00B17116"/>
    <w:rsid w:val="00B211DE"/>
    <w:rsid w:val="00B229DF"/>
    <w:rsid w:val="00B22DFA"/>
    <w:rsid w:val="00B2444F"/>
    <w:rsid w:val="00B250E4"/>
    <w:rsid w:val="00B30D34"/>
    <w:rsid w:val="00B3225F"/>
    <w:rsid w:val="00B32963"/>
    <w:rsid w:val="00B33C8A"/>
    <w:rsid w:val="00B33FE3"/>
    <w:rsid w:val="00B342AD"/>
    <w:rsid w:val="00B348EF"/>
    <w:rsid w:val="00B405A1"/>
    <w:rsid w:val="00B409CA"/>
    <w:rsid w:val="00B42776"/>
    <w:rsid w:val="00B4283E"/>
    <w:rsid w:val="00B42E77"/>
    <w:rsid w:val="00B43673"/>
    <w:rsid w:val="00B43ACF"/>
    <w:rsid w:val="00B4424E"/>
    <w:rsid w:val="00B44CCA"/>
    <w:rsid w:val="00B4583F"/>
    <w:rsid w:val="00B4663E"/>
    <w:rsid w:val="00B500D2"/>
    <w:rsid w:val="00B50208"/>
    <w:rsid w:val="00B5182F"/>
    <w:rsid w:val="00B54242"/>
    <w:rsid w:val="00B61926"/>
    <w:rsid w:val="00B6220B"/>
    <w:rsid w:val="00B63D9B"/>
    <w:rsid w:val="00B65A94"/>
    <w:rsid w:val="00B73888"/>
    <w:rsid w:val="00B75DFD"/>
    <w:rsid w:val="00B765E2"/>
    <w:rsid w:val="00B76EE0"/>
    <w:rsid w:val="00B82296"/>
    <w:rsid w:val="00B85E61"/>
    <w:rsid w:val="00B8704D"/>
    <w:rsid w:val="00B94E46"/>
    <w:rsid w:val="00BA1924"/>
    <w:rsid w:val="00BA2C9B"/>
    <w:rsid w:val="00BA3E19"/>
    <w:rsid w:val="00BA631D"/>
    <w:rsid w:val="00BB0132"/>
    <w:rsid w:val="00BB0834"/>
    <w:rsid w:val="00BB7D7C"/>
    <w:rsid w:val="00BC3C9C"/>
    <w:rsid w:val="00BC42DF"/>
    <w:rsid w:val="00BC6D2A"/>
    <w:rsid w:val="00BC6FEF"/>
    <w:rsid w:val="00BC7389"/>
    <w:rsid w:val="00BD55DE"/>
    <w:rsid w:val="00BD6BEE"/>
    <w:rsid w:val="00BD7C92"/>
    <w:rsid w:val="00BE11B6"/>
    <w:rsid w:val="00BE1201"/>
    <w:rsid w:val="00BE37D1"/>
    <w:rsid w:val="00BE4EF4"/>
    <w:rsid w:val="00BE5B23"/>
    <w:rsid w:val="00BF045E"/>
    <w:rsid w:val="00BF0E45"/>
    <w:rsid w:val="00BF3E21"/>
    <w:rsid w:val="00BF6F60"/>
    <w:rsid w:val="00C04E33"/>
    <w:rsid w:val="00C058F8"/>
    <w:rsid w:val="00C10264"/>
    <w:rsid w:val="00C118C1"/>
    <w:rsid w:val="00C12D82"/>
    <w:rsid w:val="00C13889"/>
    <w:rsid w:val="00C16153"/>
    <w:rsid w:val="00C16E09"/>
    <w:rsid w:val="00C171BC"/>
    <w:rsid w:val="00C2039F"/>
    <w:rsid w:val="00C20E47"/>
    <w:rsid w:val="00C25E37"/>
    <w:rsid w:val="00C26468"/>
    <w:rsid w:val="00C26BF3"/>
    <w:rsid w:val="00C30DE8"/>
    <w:rsid w:val="00C32B1D"/>
    <w:rsid w:val="00C369B0"/>
    <w:rsid w:val="00C40B58"/>
    <w:rsid w:val="00C42132"/>
    <w:rsid w:val="00C42206"/>
    <w:rsid w:val="00C44E70"/>
    <w:rsid w:val="00C462DC"/>
    <w:rsid w:val="00C50C95"/>
    <w:rsid w:val="00C51153"/>
    <w:rsid w:val="00C54DA4"/>
    <w:rsid w:val="00C563EA"/>
    <w:rsid w:val="00C6234F"/>
    <w:rsid w:val="00C6237C"/>
    <w:rsid w:val="00C6329C"/>
    <w:rsid w:val="00C67802"/>
    <w:rsid w:val="00C7095C"/>
    <w:rsid w:val="00C72159"/>
    <w:rsid w:val="00C82BFA"/>
    <w:rsid w:val="00C85015"/>
    <w:rsid w:val="00C85E8F"/>
    <w:rsid w:val="00C900BD"/>
    <w:rsid w:val="00C90617"/>
    <w:rsid w:val="00C9381C"/>
    <w:rsid w:val="00CA078C"/>
    <w:rsid w:val="00CA3635"/>
    <w:rsid w:val="00CA5BB8"/>
    <w:rsid w:val="00CB248C"/>
    <w:rsid w:val="00CB4972"/>
    <w:rsid w:val="00CB5517"/>
    <w:rsid w:val="00CB7166"/>
    <w:rsid w:val="00CC102E"/>
    <w:rsid w:val="00CC11A8"/>
    <w:rsid w:val="00CC653E"/>
    <w:rsid w:val="00CD5C97"/>
    <w:rsid w:val="00CE12BC"/>
    <w:rsid w:val="00CE41BA"/>
    <w:rsid w:val="00CE4872"/>
    <w:rsid w:val="00CE5230"/>
    <w:rsid w:val="00CE617B"/>
    <w:rsid w:val="00CE684D"/>
    <w:rsid w:val="00CE76C7"/>
    <w:rsid w:val="00CF2F54"/>
    <w:rsid w:val="00CF4358"/>
    <w:rsid w:val="00CF4AA0"/>
    <w:rsid w:val="00D015E4"/>
    <w:rsid w:val="00D022B8"/>
    <w:rsid w:val="00D042DA"/>
    <w:rsid w:val="00D0521B"/>
    <w:rsid w:val="00D0614E"/>
    <w:rsid w:val="00D063C6"/>
    <w:rsid w:val="00D07F0E"/>
    <w:rsid w:val="00D11D2F"/>
    <w:rsid w:val="00D12970"/>
    <w:rsid w:val="00D1534C"/>
    <w:rsid w:val="00D15EA7"/>
    <w:rsid w:val="00D20501"/>
    <w:rsid w:val="00D2097F"/>
    <w:rsid w:val="00D21D8D"/>
    <w:rsid w:val="00D252A7"/>
    <w:rsid w:val="00D25A12"/>
    <w:rsid w:val="00D31228"/>
    <w:rsid w:val="00D31D15"/>
    <w:rsid w:val="00D34812"/>
    <w:rsid w:val="00D355A2"/>
    <w:rsid w:val="00D40648"/>
    <w:rsid w:val="00D40ECE"/>
    <w:rsid w:val="00D4561D"/>
    <w:rsid w:val="00D509E1"/>
    <w:rsid w:val="00D519B2"/>
    <w:rsid w:val="00D53666"/>
    <w:rsid w:val="00D548DC"/>
    <w:rsid w:val="00D60715"/>
    <w:rsid w:val="00D62436"/>
    <w:rsid w:val="00D626A7"/>
    <w:rsid w:val="00D66C9A"/>
    <w:rsid w:val="00D6744D"/>
    <w:rsid w:val="00D71227"/>
    <w:rsid w:val="00D714F6"/>
    <w:rsid w:val="00D77154"/>
    <w:rsid w:val="00D77468"/>
    <w:rsid w:val="00D87F0B"/>
    <w:rsid w:val="00D906B1"/>
    <w:rsid w:val="00D9465F"/>
    <w:rsid w:val="00D94B82"/>
    <w:rsid w:val="00D9551A"/>
    <w:rsid w:val="00D96F34"/>
    <w:rsid w:val="00D970F7"/>
    <w:rsid w:val="00DA05CD"/>
    <w:rsid w:val="00DA05D8"/>
    <w:rsid w:val="00DA3D26"/>
    <w:rsid w:val="00DA4808"/>
    <w:rsid w:val="00DA5197"/>
    <w:rsid w:val="00DA628E"/>
    <w:rsid w:val="00DA6290"/>
    <w:rsid w:val="00DB00A5"/>
    <w:rsid w:val="00DB2EF5"/>
    <w:rsid w:val="00DB38E0"/>
    <w:rsid w:val="00DB7896"/>
    <w:rsid w:val="00DC08AC"/>
    <w:rsid w:val="00DC1EBF"/>
    <w:rsid w:val="00DD304D"/>
    <w:rsid w:val="00DD3086"/>
    <w:rsid w:val="00DD5FEE"/>
    <w:rsid w:val="00DD7478"/>
    <w:rsid w:val="00DD74FD"/>
    <w:rsid w:val="00DE10ED"/>
    <w:rsid w:val="00DE221B"/>
    <w:rsid w:val="00DE5CFE"/>
    <w:rsid w:val="00DE6F30"/>
    <w:rsid w:val="00DE73DA"/>
    <w:rsid w:val="00DF0268"/>
    <w:rsid w:val="00DF0444"/>
    <w:rsid w:val="00DF3B89"/>
    <w:rsid w:val="00DF4F6B"/>
    <w:rsid w:val="00DF50C5"/>
    <w:rsid w:val="00DF58A1"/>
    <w:rsid w:val="00DF6884"/>
    <w:rsid w:val="00E00E9D"/>
    <w:rsid w:val="00E03236"/>
    <w:rsid w:val="00E041B7"/>
    <w:rsid w:val="00E05442"/>
    <w:rsid w:val="00E056B2"/>
    <w:rsid w:val="00E06577"/>
    <w:rsid w:val="00E0698F"/>
    <w:rsid w:val="00E10C67"/>
    <w:rsid w:val="00E116B3"/>
    <w:rsid w:val="00E159D1"/>
    <w:rsid w:val="00E262F3"/>
    <w:rsid w:val="00E26BDE"/>
    <w:rsid w:val="00E271FC"/>
    <w:rsid w:val="00E31B0A"/>
    <w:rsid w:val="00E326D0"/>
    <w:rsid w:val="00E345ED"/>
    <w:rsid w:val="00E34A07"/>
    <w:rsid w:val="00E35453"/>
    <w:rsid w:val="00E35DAB"/>
    <w:rsid w:val="00E363CC"/>
    <w:rsid w:val="00E37C55"/>
    <w:rsid w:val="00E37CBD"/>
    <w:rsid w:val="00E424A7"/>
    <w:rsid w:val="00E428D7"/>
    <w:rsid w:val="00E45445"/>
    <w:rsid w:val="00E4549D"/>
    <w:rsid w:val="00E45B9F"/>
    <w:rsid w:val="00E464EC"/>
    <w:rsid w:val="00E5019C"/>
    <w:rsid w:val="00E60A21"/>
    <w:rsid w:val="00E62FE2"/>
    <w:rsid w:val="00E65396"/>
    <w:rsid w:val="00E67B24"/>
    <w:rsid w:val="00E7088E"/>
    <w:rsid w:val="00E720AB"/>
    <w:rsid w:val="00E720B2"/>
    <w:rsid w:val="00E7314D"/>
    <w:rsid w:val="00E74823"/>
    <w:rsid w:val="00E7663A"/>
    <w:rsid w:val="00E76CE8"/>
    <w:rsid w:val="00E77380"/>
    <w:rsid w:val="00E80B33"/>
    <w:rsid w:val="00E85216"/>
    <w:rsid w:val="00E855E6"/>
    <w:rsid w:val="00E91C1C"/>
    <w:rsid w:val="00E97533"/>
    <w:rsid w:val="00EA39D3"/>
    <w:rsid w:val="00EA3A03"/>
    <w:rsid w:val="00EA4523"/>
    <w:rsid w:val="00EA7D38"/>
    <w:rsid w:val="00EB0A99"/>
    <w:rsid w:val="00EB2C63"/>
    <w:rsid w:val="00EB448B"/>
    <w:rsid w:val="00EB501D"/>
    <w:rsid w:val="00EB7086"/>
    <w:rsid w:val="00EC0934"/>
    <w:rsid w:val="00EC0977"/>
    <w:rsid w:val="00EC1AAA"/>
    <w:rsid w:val="00EC4431"/>
    <w:rsid w:val="00EC6516"/>
    <w:rsid w:val="00ED09DA"/>
    <w:rsid w:val="00ED0F33"/>
    <w:rsid w:val="00ED10CF"/>
    <w:rsid w:val="00ED2F38"/>
    <w:rsid w:val="00ED3162"/>
    <w:rsid w:val="00ED4290"/>
    <w:rsid w:val="00EE0026"/>
    <w:rsid w:val="00EE1E8F"/>
    <w:rsid w:val="00EE27FD"/>
    <w:rsid w:val="00EE6205"/>
    <w:rsid w:val="00EE72EF"/>
    <w:rsid w:val="00EF0714"/>
    <w:rsid w:val="00EF274E"/>
    <w:rsid w:val="00EF2DAE"/>
    <w:rsid w:val="00EF3108"/>
    <w:rsid w:val="00EF3D48"/>
    <w:rsid w:val="00EF4EEE"/>
    <w:rsid w:val="00F00BC0"/>
    <w:rsid w:val="00F0335F"/>
    <w:rsid w:val="00F0354E"/>
    <w:rsid w:val="00F06572"/>
    <w:rsid w:val="00F07936"/>
    <w:rsid w:val="00F07D90"/>
    <w:rsid w:val="00F12711"/>
    <w:rsid w:val="00F14116"/>
    <w:rsid w:val="00F1751F"/>
    <w:rsid w:val="00F21768"/>
    <w:rsid w:val="00F220B0"/>
    <w:rsid w:val="00F232A9"/>
    <w:rsid w:val="00F243EB"/>
    <w:rsid w:val="00F26D12"/>
    <w:rsid w:val="00F30499"/>
    <w:rsid w:val="00F311EF"/>
    <w:rsid w:val="00F34D9A"/>
    <w:rsid w:val="00F354F8"/>
    <w:rsid w:val="00F35510"/>
    <w:rsid w:val="00F36704"/>
    <w:rsid w:val="00F37A45"/>
    <w:rsid w:val="00F41621"/>
    <w:rsid w:val="00F471C5"/>
    <w:rsid w:val="00F47DEB"/>
    <w:rsid w:val="00F526E1"/>
    <w:rsid w:val="00F602B6"/>
    <w:rsid w:val="00F621CE"/>
    <w:rsid w:val="00F65453"/>
    <w:rsid w:val="00F675D1"/>
    <w:rsid w:val="00F67FC4"/>
    <w:rsid w:val="00F711C0"/>
    <w:rsid w:val="00F714EF"/>
    <w:rsid w:val="00F731D3"/>
    <w:rsid w:val="00F74C43"/>
    <w:rsid w:val="00F7566C"/>
    <w:rsid w:val="00F77461"/>
    <w:rsid w:val="00F81C86"/>
    <w:rsid w:val="00F839B4"/>
    <w:rsid w:val="00F8415D"/>
    <w:rsid w:val="00F84381"/>
    <w:rsid w:val="00F86CDE"/>
    <w:rsid w:val="00F9405D"/>
    <w:rsid w:val="00F95ED5"/>
    <w:rsid w:val="00F973D7"/>
    <w:rsid w:val="00F97A32"/>
    <w:rsid w:val="00F97C78"/>
    <w:rsid w:val="00FA25D5"/>
    <w:rsid w:val="00FA4330"/>
    <w:rsid w:val="00FA7000"/>
    <w:rsid w:val="00FA736E"/>
    <w:rsid w:val="00FB0535"/>
    <w:rsid w:val="00FB1144"/>
    <w:rsid w:val="00FB3BCB"/>
    <w:rsid w:val="00FB606B"/>
    <w:rsid w:val="00FC0B3B"/>
    <w:rsid w:val="00FC4E73"/>
    <w:rsid w:val="00FC589D"/>
    <w:rsid w:val="00FC5B79"/>
    <w:rsid w:val="00FC6853"/>
    <w:rsid w:val="00FC6ED7"/>
    <w:rsid w:val="00FD1446"/>
    <w:rsid w:val="00FD2162"/>
    <w:rsid w:val="00FD5915"/>
    <w:rsid w:val="00FD7214"/>
    <w:rsid w:val="00FE209B"/>
    <w:rsid w:val="00FE2979"/>
    <w:rsid w:val="00FE699B"/>
    <w:rsid w:val="00FF0199"/>
    <w:rsid w:val="00FF4EAE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C5CF39F"/>
  <w15:docId w15:val="{B7DC669C-B57A-4353-B160-434DC597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5F49"/>
    <w:pPr>
      <w:spacing w:before="120" w:after="120"/>
      <w:jc w:val="both"/>
    </w:pPr>
    <w:rPr>
      <w:rFonts w:ascii="Arial" w:hAnsi="Arial"/>
      <w:szCs w:val="22"/>
    </w:rPr>
  </w:style>
  <w:style w:type="paragraph" w:styleId="Titre1">
    <w:name w:val="heading 1"/>
    <w:basedOn w:val="Titre4"/>
    <w:next w:val="Normal"/>
    <w:link w:val="Titre1Car"/>
    <w:qFormat/>
    <w:rsid w:val="00F675D1"/>
    <w:pPr>
      <w:pageBreakBefore/>
      <w:outlineLvl w:val="0"/>
    </w:pPr>
    <w:rPr>
      <w:color w:val="auto"/>
    </w:rPr>
  </w:style>
  <w:style w:type="paragraph" w:styleId="Titre2">
    <w:name w:val="heading 2"/>
    <w:basedOn w:val="Titre1"/>
    <w:next w:val="Normal"/>
    <w:link w:val="Titre2Car"/>
    <w:qFormat/>
    <w:rsid w:val="00F675D1"/>
    <w:pPr>
      <w:pageBreakBefore w:val="0"/>
      <w:numPr>
        <w:numId w:val="7"/>
      </w:numPr>
      <w:ind w:left="714" w:hanging="357"/>
      <w:outlineLvl w:val="1"/>
    </w:pPr>
  </w:style>
  <w:style w:type="paragraph" w:styleId="Titre3">
    <w:name w:val="heading 3"/>
    <w:basedOn w:val="Normal"/>
    <w:next w:val="Normal"/>
    <w:link w:val="Titre3Car"/>
    <w:qFormat/>
    <w:rsid w:val="006268CC"/>
    <w:pPr>
      <w:keepNext/>
      <w:numPr>
        <w:ilvl w:val="2"/>
        <w:numId w:val="4"/>
      </w:numPr>
      <w:spacing w:before="240" w:after="60"/>
      <w:outlineLvl w:val="2"/>
    </w:pPr>
    <w:rPr>
      <w:rFonts w:cs="Arial"/>
      <w:b/>
      <w:bCs/>
    </w:rPr>
  </w:style>
  <w:style w:type="paragraph" w:styleId="Titre4">
    <w:name w:val="heading 4"/>
    <w:basedOn w:val="Normal"/>
    <w:next w:val="Normal"/>
    <w:qFormat/>
    <w:rsid w:val="005B6DDD"/>
    <w:pPr>
      <w:jc w:val="center"/>
      <w:outlineLvl w:val="3"/>
    </w:pPr>
    <w:rPr>
      <w:b/>
      <w:color w:val="3CB6EC"/>
      <w:sz w:val="28"/>
    </w:rPr>
  </w:style>
  <w:style w:type="paragraph" w:styleId="Titre5">
    <w:name w:val="heading 5"/>
    <w:basedOn w:val="Normal"/>
    <w:next w:val="Normal"/>
    <w:qFormat/>
    <w:rsid w:val="00AF4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AF44A5"/>
    <w:p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Titre7">
    <w:name w:val="heading 7"/>
    <w:basedOn w:val="Normal"/>
    <w:next w:val="Normal"/>
    <w:qFormat/>
    <w:rsid w:val="00AF44A5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Titre8">
    <w:name w:val="heading 8"/>
    <w:basedOn w:val="Normal"/>
    <w:next w:val="Normal"/>
    <w:qFormat/>
    <w:rsid w:val="00AF44A5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AF44A5"/>
    <w:pPr>
      <w:spacing w:before="240" w:after="60"/>
      <w:outlineLvl w:val="8"/>
    </w:pPr>
    <w:rPr>
      <w:rFonts w:cs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1">
    <w:name w:val="Liste 1"/>
    <w:basedOn w:val="Normal"/>
    <w:rsid w:val="00466093"/>
    <w:pPr>
      <w:numPr>
        <w:numId w:val="1"/>
      </w:numPr>
    </w:pPr>
  </w:style>
  <w:style w:type="paragraph" w:styleId="Liste3">
    <w:name w:val="List 3"/>
    <w:basedOn w:val="Normal"/>
    <w:rsid w:val="00466093"/>
    <w:pPr>
      <w:numPr>
        <w:ilvl w:val="2"/>
        <w:numId w:val="1"/>
      </w:numPr>
    </w:pPr>
  </w:style>
  <w:style w:type="paragraph" w:styleId="Liste2">
    <w:name w:val="List 2"/>
    <w:basedOn w:val="Liste1"/>
    <w:rsid w:val="00466093"/>
    <w:pPr>
      <w:numPr>
        <w:ilvl w:val="1"/>
      </w:numPr>
    </w:pPr>
  </w:style>
  <w:style w:type="character" w:customStyle="1" w:styleId="Titre2Car">
    <w:name w:val="Titre 2 Car"/>
    <w:link w:val="Titre2"/>
    <w:rsid w:val="00F675D1"/>
    <w:rPr>
      <w:rFonts w:ascii="Arial" w:hAnsi="Arial"/>
      <w:b/>
      <w:sz w:val="28"/>
      <w:szCs w:val="22"/>
    </w:rPr>
  </w:style>
  <w:style w:type="character" w:customStyle="1" w:styleId="Titre3Car">
    <w:name w:val="Titre 3 Car"/>
    <w:link w:val="Titre3"/>
    <w:rsid w:val="006268CC"/>
    <w:rPr>
      <w:rFonts w:ascii="Arial" w:hAnsi="Arial" w:cs="Arial"/>
      <w:b/>
      <w:bCs/>
      <w:szCs w:val="22"/>
    </w:rPr>
  </w:style>
  <w:style w:type="character" w:styleId="Marquedecommentaire">
    <w:name w:val="annotation reference"/>
    <w:semiHidden/>
    <w:rsid w:val="0069330D"/>
    <w:rPr>
      <w:sz w:val="16"/>
      <w:szCs w:val="16"/>
    </w:rPr>
  </w:style>
  <w:style w:type="paragraph" w:styleId="Commentaire">
    <w:name w:val="annotation text"/>
    <w:basedOn w:val="Normal"/>
    <w:semiHidden/>
    <w:rsid w:val="0069330D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69330D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rsid w:val="0069330D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rsid w:val="00E60A21"/>
    <w:pPr>
      <w:jc w:val="left"/>
    </w:pPr>
    <w:rPr>
      <w:b/>
      <w:bCs/>
      <w:caps/>
      <w:sz w:val="22"/>
      <w:szCs w:val="20"/>
    </w:rPr>
  </w:style>
  <w:style w:type="paragraph" w:styleId="TM2">
    <w:name w:val="toc 2"/>
    <w:basedOn w:val="Normal"/>
    <w:next w:val="Normal"/>
    <w:autoRedefine/>
    <w:uiPriority w:val="39"/>
    <w:rsid w:val="00E60A21"/>
    <w:pPr>
      <w:spacing w:before="0" w:after="0"/>
      <w:ind w:left="240"/>
      <w:jc w:val="left"/>
    </w:pPr>
    <w:rPr>
      <w:sz w:val="22"/>
      <w:szCs w:val="20"/>
    </w:rPr>
  </w:style>
  <w:style w:type="paragraph" w:styleId="TM3">
    <w:name w:val="toc 3"/>
    <w:basedOn w:val="Normal"/>
    <w:next w:val="Normal"/>
    <w:autoRedefine/>
    <w:uiPriority w:val="39"/>
    <w:semiHidden/>
    <w:rsid w:val="0069330D"/>
    <w:pPr>
      <w:spacing w:before="0" w:after="0"/>
      <w:ind w:left="480"/>
      <w:jc w:val="left"/>
    </w:pPr>
    <w:rPr>
      <w:rFonts w:ascii="Times New Roman" w:hAnsi="Times New Roman"/>
      <w:i/>
      <w:iCs/>
      <w:szCs w:val="20"/>
    </w:rPr>
  </w:style>
  <w:style w:type="character" w:styleId="Lienhypertexte">
    <w:name w:val="Hyperlink"/>
    <w:rsid w:val="0069330D"/>
    <w:rPr>
      <w:color w:val="0000FF"/>
      <w:u w:val="single"/>
    </w:rPr>
  </w:style>
  <w:style w:type="paragraph" w:styleId="Lgende">
    <w:name w:val="caption"/>
    <w:basedOn w:val="Normal"/>
    <w:next w:val="Normal"/>
    <w:qFormat/>
    <w:rsid w:val="005C6079"/>
    <w:rPr>
      <w:b/>
      <w:bCs/>
      <w:szCs w:val="20"/>
    </w:rPr>
  </w:style>
  <w:style w:type="paragraph" w:styleId="Pieddepage">
    <w:name w:val="footer"/>
    <w:basedOn w:val="Normal"/>
    <w:link w:val="PieddepageCar"/>
    <w:uiPriority w:val="99"/>
    <w:rsid w:val="00A044F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044F8"/>
  </w:style>
  <w:style w:type="paragraph" w:styleId="En-tte">
    <w:name w:val="header"/>
    <w:basedOn w:val="Normal"/>
    <w:link w:val="En-tteCar"/>
    <w:uiPriority w:val="99"/>
    <w:rsid w:val="00FB7F65"/>
    <w:pPr>
      <w:tabs>
        <w:tab w:val="center" w:pos="4536"/>
        <w:tab w:val="right" w:pos="9072"/>
      </w:tabs>
    </w:pPr>
  </w:style>
  <w:style w:type="paragraph" w:customStyle="1" w:styleId="Normald">
    <w:name w:val="Normald"/>
    <w:basedOn w:val="Normal"/>
    <w:rsid w:val="002C1B4C"/>
    <w:pPr>
      <w:spacing w:before="0" w:after="0"/>
      <w:ind w:left="766" w:hanging="113"/>
    </w:pPr>
    <w:rPr>
      <w:szCs w:val="20"/>
    </w:rPr>
  </w:style>
  <w:style w:type="paragraph" w:styleId="Corpsdetexte">
    <w:name w:val="Body Text"/>
    <w:basedOn w:val="Normal"/>
    <w:link w:val="CorpsdetexteCar"/>
    <w:rsid w:val="007A6A9A"/>
    <w:pPr>
      <w:tabs>
        <w:tab w:val="left" w:pos="851"/>
      </w:tabs>
      <w:spacing w:before="0" w:after="0"/>
    </w:pPr>
    <w:rPr>
      <w:i/>
      <w:sz w:val="18"/>
      <w:szCs w:val="20"/>
    </w:rPr>
  </w:style>
  <w:style w:type="paragraph" w:customStyle="1" w:styleId="Puce1">
    <w:name w:val="Puce 1"/>
    <w:basedOn w:val="Normal"/>
    <w:rsid w:val="006D3937"/>
    <w:pPr>
      <w:numPr>
        <w:numId w:val="2"/>
      </w:numPr>
      <w:spacing w:before="0" w:after="0"/>
      <w:jc w:val="left"/>
    </w:pPr>
    <w:rPr>
      <w:rFonts w:ascii="Times New Roman" w:hAnsi="Times New Roman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rsid w:val="00014FD9"/>
    <w:rPr>
      <w:szCs w:val="20"/>
    </w:rPr>
  </w:style>
  <w:style w:type="character" w:styleId="Appelnotedebasdep">
    <w:name w:val="footnote reference"/>
    <w:semiHidden/>
    <w:rsid w:val="00014FD9"/>
    <w:rPr>
      <w:vertAlign w:val="superscript"/>
    </w:rPr>
  </w:style>
  <w:style w:type="table" w:styleId="Grilledutableau">
    <w:name w:val="Table Grid"/>
    <w:basedOn w:val="TableauNormal"/>
    <w:uiPriority w:val="59"/>
    <w:rsid w:val="00D56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rsid w:val="00444450"/>
    <w:rPr>
      <w:rFonts w:ascii="Arial" w:hAnsi="Arial"/>
      <w:i/>
      <w:sz w:val="18"/>
      <w:lang w:val="fr-FR" w:eastAsia="fr-FR" w:bidi="ar-SA"/>
    </w:rPr>
  </w:style>
  <w:style w:type="character" w:customStyle="1" w:styleId="Titre1Car">
    <w:name w:val="Titre 1 Car"/>
    <w:link w:val="Titre1"/>
    <w:rsid w:val="00F675D1"/>
    <w:rPr>
      <w:rFonts w:ascii="Arial" w:hAnsi="Arial"/>
      <w:b/>
      <w:sz w:val="28"/>
      <w:szCs w:val="22"/>
    </w:rPr>
  </w:style>
  <w:style w:type="paragraph" w:styleId="TM4">
    <w:name w:val="toc 4"/>
    <w:basedOn w:val="Normal"/>
    <w:next w:val="Normal"/>
    <w:autoRedefine/>
    <w:uiPriority w:val="39"/>
    <w:semiHidden/>
    <w:rsid w:val="00C50BC0"/>
    <w:pPr>
      <w:spacing w:before="0" w:after="0"/>
      <w:ind w:left="720"/>
      <w:jc w:val="left"/>
    </w:pPr>
    <w:rPr>
      <w:rFonts w:ascii="Times New Roman" w:hAnsi="Times New Roman"/>
      <w:sz w:val="18"/>
      <w:szCs w:val="18"/>
    </w:rPr>
  </w:style>
  <w:style w:type="paragraph" w:styleId="TM5">
    <w:name w:val="toc 5"/>
    <w:basedOn w:val="Normal"/>
    <w:next w:val="Normal"/>
    <w:autoRedefine/>
    <w:uiPriority w:val="39"/>
    <w:semiHidden/>
    <w:rsid w:val="00C50BC0"/>
    <w:pPr>
      <w:spacing w:before="0" w:after="0"/>
      <w:ind w:left="960"/>
      <w:jc w:val="left"/>
    </w:pPr>
    <w:rPr>
      <w:rFonts w:ascii="Times New Roman" w:hAnsi="Times New Roman"/>
      <w:sz w:val="18"/>
      <w:szCs w:val="18"/>
    </w:rPr>
  </w:style>
  <w:style w:type="paragraph" w:styleId="TM6">
    <w:name w:val="toc 6"/>
    <w:basedOn w:val="Normal"/>
    <w:next w:val="Normal"/>
    <w:autoRedefine/>
    <w:uiPriority w:val="39"/>
    <w:semiHidden/>
    <w:rsid w:val="00C50BC0"/>
    <w:pPr>
      <w:spacing w:before="0" w:after="0"/>
      <w:ind w:left="1200"/>
      <w:jc w:val="left"/>
    </w:pPr>
    <w:rPr>
      <w:rFonts w:ascii="Times New Roman" w:hAnsi="Times New Roman"/>
      <w:sz w:val="18"/>
      <w:szCs w:val="18"/>
    </w:rPr>
  </w:style>
  <w:style w:type="paragraph" w:styleId="TM7">
    <w:name w:val="toc 7"/>
    <w:basedOn w:val="Normal"/>
    <w:next w:val="Normal"/>
    <w:autoRedefine/>
    <w:uiPriority w:val="39"/>
    <w:semiHidden/>
    <w:rsid w:val="00C50BC0"/>
    <w:pPr>
      <w:spacing w:before="0" w:after="0"/>
      <w:ind w:left="1440"/>
      <w:jc w:val="left"/>
    </w:pPr>
    <w:rPr>
      <w:rFonts w:ascii="Times New Roman" w:hAnsi="Times New Roman"/>
      <w:sz w:val="18"/>
      <w:szCs w:val="18"/>
    </w:rPr>
  </w:style>
  <w:style w:type="paragraph" w:styleId="TM8">
    <w:name w:val="toc 8"/>
    <w:basedOn w:val="Normal"/>
    <w:next w:val="Normal"/>
    <w:autoRedefine/>
    <w:uiPriority w:val="39"/>
    <w:semiHidden/>
    <w:rsid w:val="00C50BC0"/>
    <w:pPr>
      <w:spacing w:before="0" w:after="0"/>
      <w:ind w:left="1680"/>
      <w:jc w:val="left"/>
    </w:pPr>
    <w:rPr>
      <w:rFonts w:ascii="Times New Roman" w:hAnsi="Times New Roman"/>
      <w:sz w:val="18"/>
      <w:szCs w:val="18"/>
    </w:rPr>
  </w:style>
  <w:style w:type="paragraph" w:styleId="TM9">
    <w:name w:val="toc 9"/>
    <w:basedOn w:val="Normal"/>
    <w:next w:val="Normal"/>
    <w:autoRedefine/>
    <w:uiPriority w:val="39"/>
    <w:semiHidden/>
    <w:rsid w:val="00C50BC0"/>
    <w:pPr>
      <w:spacing w:before="0" w:after="0"/>
      <w:ind w:left="1920"/>
      <w:jc w:val="left"/>
    </w:pPr>
    <w:rPr>
      <w:rFonts w:ascii="Times New Roman" w:hAnsi="Times New Roman"/>
      <w:sz w:val="18"/>
      <w:szCs w:val="18"/>
    </w:rPr>
  </w:style>
  <w:style w:type="paragraph" w:customStyle="1" w:styleId="ExemplePMII">
    <w:name w:val="Exemple PMII"/>
    <w:basedOn w:val="Normal"/>
    <w:link w:val="ExemplePMIICar"/>
    <w:rsid w:val="00406836"/>
    <w:pPr>
      <w:tabs>
        <w:tab w:val="left" w:pos="2268"/>
      </w:tabs>
    </w:pPr>
    <w:rPr>
      <w:rFonts w:ascii="Book Antiqua" w:hAnsi="Book Antiqua"/>
      <w:i/>
      <w:szCs w:val="24"/>
    </w:rPr>
  </w:style>
  <w:style w:type="character" w:customStyle="1" w:styleId="ExemplePMIICar">
    <w:name w:val="Exemple PMII Car"/>
    <w:link w:val="ExemplePMII"/>
    <w:rsid w:val="00581009"/>
    <w:rPr>
      <w:rFonts w:ascii="Book Antiqua" w:hAnsi="Book Antiqua"/>
      <w:i/>
      <w:sz w:val="24"/>
      <w:szCs w:val="24"/>
      <w:lang w:val="fr-FR" w:eastAsia="fr-FR" w:bidi="ar-SA"/>
    </w:rPr>
  </w:style>
  <w:style w:type="paragraph" w:customStyle="1" w:styleId="a">
    <w:basedOn w:val="Normal"/>
    <w:rsid w:val="00B73623"/>
    <w:pPr>
      <w:spacing w:before="0"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styleId="Corpsdetexte2">
    <w:name w:val="Body Text 2"/>
    <w:basedOn w:val="Normal"/>
    <w:rsid w:val="00573BD9"/>
    <w:pPr>
      <w:spacing w:line="480" w:lineRule="auto"/>
    </w:pPr>
  </w:style>
  <w:style w:type="character" w:customStyle="1" w:styleId="Car5">
    <w:name w:val="Car5"/>
    <w:rsid w:val="00110989"/>
    <w:rPr>
      <w:rFonts w:ascii="Arial" w:hAnsi="Arial" w:cs="Arial"/>
      <w:b/>
      <w:bCs/>
      <w:kern w:val="32"/>
      <w:sz w:val="32"/>
      <w:szCs w:val="32"/>
      <w:lang w:val="fr-FR" w:eastAsia="fr-FR" w:bidi="ar-SA"/>
    </w:rPr>
  </w:style>
  <w:style w:type="paragraph" w:customStyle="1" w:styleId="Corpsdutexte">
    <w:name w:val="Corps du texte"/>
    <w:basedOn w:val="Normal"/>
    <w:rsid w:val="00B53830"/>
    <w:pPr>
      <w:ind w:firstLine="142"/>
    </w:pPr>
    <w:rPr>
      <w:szCs w:val="20"/>
      <w:lang w:eastAsia="ja-JP"/>
    </w:rPr>
  </w:style>
  <w:style w:type="character" w:customStyle="1" w:styleId="ncollignon">
    <w:name w:val="ncollignon"/>
    <w:semiHidden/>
    <w:rsid w:val="00337961"/>
    <w:rPr>
      <w:rFonts w:ascii="Tahoma" w:hAnsi="Tahoma" w:cs="Tahom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NormalWeb">
    <w:name w:val="Normal (Web)"/>
    <w:aliases w:val=" Car"/>
    <w:basedOn w:val="Normal"/>
    <w:link w:val="NormalWebCar"/>
    <w:rsid w:val="00337961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NormalWebCar">
    <w:name w:val="Normal (Web) Car"/>
    <w:aliases w:val=" Car Car"/>
    <w:link w:val="NormalWeb"/>
    <w:rsid w:val="00503E3E"/>
    <w:rPr>
      <w:sz w:val="24"/>
      <w:szCs w:val="24"/>
      <w:lang w:val="fr-FR" w:eastAsia="fr-FR" w:bidi="ar-SA"/>
    </w:rPr>
  </w:style>
  <w:style w:type="table" w:styleId="Tableauweb1">
    <w:name w:val="Table Web 1"/>
    <w:basedOn w:val="TableauNormal"/>
    <w:rsid w:val="00FB1267"/>
    <w:pPr>
      <w:spacing w:before="120" w:after="12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xtedebullesCar">
    <w:name w:val="Texte de bulles Car"/>
    <w:link w:val="Textedebulles"/>
    <w:uiPriority w:val="99"/>
    <w:semiHidden/>
    <w:rsid w:val="001F2106"/>
    <w:rPr>
      <w:rFonts w:ascii="Tahoma" w:hAnsi="Tahoma" w:cs="Tahoma"/>
      <w:sz w:val="16"/>
      <w:szCs w:val="16"/>
    </w:rPr>
  </w:style>
  <w:style w:type="paragraph" w:customStyle="1" w:styleId="CharCarChar1CarCarCarCarCarCar1CarCarCar">
    <w:name w:val="Char Car Char1 Car Car Car Car Car Car1 Car Car Car"/>
    <w:basedOn w:val="Normal"/>
    <w:autoRedefine/>
    <w:semiHidden/>
    <w:rsid w:val="00EE6205"/>
    <w:pPr>
      <w:spacing w:before="0" w:after="0" w:line="20" w:lineRule="exact"/>
      <w:jc w:val="left"/>
    </w:pPr>
    <w:rPr>
      <w:rFonts w:ascii="Bookman Old Style" w:hAnsi="Bookman Old Style"/>
      <w:szCs w:val="24"/>
      <w:lang w:val="en-US" w:eastAsia="en-US"/>
    </w:rPr>
  </w:style>
  <w:style w:type="paragraph" w:customStyle="1" w:styleId="pa">
    <w:name w:val="pa"/>
    <w:rsid w:val="003F1FCF"/>
    <w:pPr>
      <w:spacing w:after="240"/>
      <w:jc w:val="both"/>
    </w:pPr>
    <w:rPr>
      <w:rFonts w:ascii="Verdana" w:hAnsi="Verdana"/>
    </w:rPr>
  </w:style>
  <w:style w:type="table" w:styleId="Grilledetableau1">
    <w:name w:val="Table Grid 1"/>
    <w:basedOn w:val="TableauNormal"/>
    <w:rsid w:val="00082CD6"/>
    <w:pPr>
      <w:spacing w:before="120" w:after="12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082CD6"/>
    <w:pPr>
      <w:spacing w:before="120" w:after="12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depageCar">
    <w:name w:val="Pied de page Car"/>
    <w:link w:val="Pieddepage"/>
    <w:uiPriority w:val="99"/>
    <w:rsid w:val="00D12970"/>
    <w:rPr>
      <w:rFonts w:ascii="Arial" w:hAnsi="Arial"/>
      <w:sz w:val="24"/>
      <w:szCs w:val="22"/>
    </w:rPr>
  </w:style>
  <w:style w:type="paragraph" w:styleId="Paragraphedeliste">
    <w:name w:val="List Paragraph"/>
    <w:basedOn w:val="Normal"/>
    <w:uiPriority w:val="34"/>
    <w:qFormat/>
    <w:rsid w:val="009536C0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lang w:eastAsia="en-US"/>
    </w:rPr>
  </w:style>
  <w:style w:type="character" w:customStyle="1" w:styleId="NotedebasdepageCar">
    <w:name w:val="Note de bas de page Car"/>
    <w:link w:val="Notedebasdepage"/>
    <w:uiPriority w:val="99"/>
    <w:semiHidden/>
    <w:rsid w:val="009536C0"/>
    <w:rPr>
      <w:rFonts w:ascii="Arial" w:hAnsi="Arial"/>
    </w:rPr>
  </w:style>
  <w:style w:type="paragraph" w:customStyle="1" w:styleId="Listes">
    <w:name w:val="Listes"/>
    <w:basedOn w:val="Normal"/>
    <w:link w:val="ListesCar"/>
    <w:qFormat/>
    <w:rsid w:val="00671D15"/>
    <w:pPr>
      <w:numPr>
        <w:numId w:val="3"/>
      </w:numPr>
      <w:spacing w:before="60" w:after="60"/>
      <w:ind w:left="714" w:hanging="357"/>
    </w:pPr>
    <w:rPr>
      <w:szCs w:val="20"/>
    </w:rPr>
  </w:style>
  <w:style w:type="paragraph" w:styleId="Rvision">
    <w:name w:val="Revision"/>
    <w:hidden/>
    <w:uiPriority w:val="99"/>
    <w:semiHidden/>
    <w:rsid w:val="00036010"/>
    <w:rPr>
      <w:rFonts w:ascii="Arial" w:hAnsi="Arial"/>
      <w:sz w:val="22"/>
      <w:szCs w:val="22"/>
    </w:rPr>
  </w:style>
  <w:style w:type="character" w:customStyle="1" w:styleId="ListesCar">
    <w:name w:val="Listes Car"/>
    <w:link w:val="Listes"/>
    <w:rsid w:val="00671D15"/>
    <w:rPr>
      <w:rFonts w:ascii="Arial" w:hAnsi="Arial"/>
    </w:rPr>
  </w:style>
  <w:style w:type="table" w:styleId="Tableaucontemporain">
    <w:name w:val="Table Contemporary"/>
    <w:basedOn w:val="TableauNormal"/>
    <w:rsid w:val="005267E6"/>
    <w:pPr>
      <w:overflowPunct w:val="0"/>
      <w:autoSpaceDE w:val="0"/>
      <w:autoSpaceDN w:val="0"/>
      <w:adjustRightInd w:val="0"/>
      <w:jc w:val="both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itre1Car1">
    <w:name w:val="Titre 1 Car1"/>
    <w:rsid w:val="005267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En-tteCar">
    <w:name w:val="En-tête Car"/>
    <w:link w:val="En-tte"/>
    <w:uiPriority w:val="99"/>
    <w:rsid w:val="00315490"/>
    <w:rPr>
      <w:rFonts w:ascii="Arial" w:hAnsi="Arial"/>
      <w:sz w:val="22"/>
      <w:szCs w:val="22"/>
    </w:rPr>
  </w:style>
  <w:style w:type="character" w:styleId="Titredulivre">
    <w:name w:val="Book Title"/>
    <w:uiPriority w:val="33"/>
    <w:qFormat/>
    <w:rsid w:val="00675F49"/>
    <w:rPr>
      <w:b/>
      <w:color w:val="3CB6EC"/>
      <w:sz w:val="40"/>
      <w:szCs w:val="40"/>
    </w:rPr>
  </w:style>
  <w:style w:type="paragraph" w:customStyle="1" w:styleId="Contenudetableau">
    <w:name w:val="Contenu de tableau"/>
    <w:basedOn w:val="Normal"/>
    <w:rsid w:val="00B32963"/>
    <w:pPr>
      <w:suppressAutoHyphens/>
    </w:pPr>
  </w:style>
  <w:style w:type="character" w:customStyle="1" w:styleId="LienInternet">
    <w:name w:val="Lien Internet"/>
    <w:rsid w:val="007F01D1"/>
    <w:rPr>
      <w:rFonts w:cs="Times New Roman"/>
      <w:color w:val="0000FF"/>
      <w:u w:val="single"/>
    </w:rPr>
  </w:style>
  <w:style w:type="paragraph" w:customStyle="1" w:styleId="Paragraphedeliste2">
    <w:name w:val="Paragraphe de liste2"/>
    <w:basedOn w:val="Normal"/>
    <w:rsid w:val="00A42867"/>
    <w:pPr>
      <w:spacing w:before="0" w:after="0"/>
      <w:ind w:left="720"/>
      <w:jc w:val="left"/>
    </w:pPr>
    <w:rPr>
      <w:rFonts w:ascii="Calibri" w:hAnsi="Calibri" w:cs="Calibri"/>
      <w:color w:val="00000A"/>
      <w:kern w:val="1"/>
      <w:sz w:val="22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4E0BD2"/>
    <w:pPr>
      <w:spacing w:before="0" w:after="0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4E0BD2"/>
    <w:rPr>
      <w:rFonts w:ascii="Arial" w:hAnsi="Arial"/>
    </w:rPr>
  </w:style>
  <w:style w:type="character" w:styleId="Appeldenotedefin">
    <w:name w:val="endnote reference"/>
    <w:basedOn w:val="Policepardfaut"/>
    <w:uiPriority w:val="99"/>
    <w:semiHidden/>
    <w:unhideWhenUsed/>
    <w:rsid w:val="004E0BD2"/>
    <w:rPr>
      <w:vertAlign w:val="superscript"/>
    </w:rPr>
  </w:style>
  <w:style w:type="paragraph" w:customStyle="1" w:styleId="Puces2">
    <w:name w:val="Puces 2"/>
    <w:basedOn w:val="Normal"/>
    <w:rsid w:val="00EB501D"/>
    <w:pPr>
      <w:keepLines/>
      <w:suppressAutoHyphens/>
      <w:spacing w:before="60" w:after="60"/>
      <w:textAlignment w:val="baseline"/>
    </w:pPr>
    <w:rPr>
      <w:rFonts w:ascii="Cambria" w:hAnsi="Cambria"/>
      <w:color w:val="00000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6959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4660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6273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1806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1404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3532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55814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81962">
          <w:marLeft w:val="-284"/>
          <w:marRight w:val="-28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2468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1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21762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2987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9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58429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wmf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9EBF4-ADFC-41A0-9DDE-69F6331D6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A14A4A52</Template>
  <TotalTime>134</TotalTime>
  <Pages>8</Pages>
  <Words>1047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Initiative PME 2015 - Dossier de candidature</vt:lpstr>
    </vt:vector>
  </TitlesOfParts>
  <Company>ADEME</Company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Initiative PME 2015 - Dossier de candidature</dc:title>
  <dc:subject>Appel à manifestations d'intéret investissements d'avenir</dc:subject>
  <dc:creator>Jérôme LAMMENS/ADEME</dc:creator>
  <cp:lastModifiedBy>Julien SIMON</cp:lastModifiedBy>
  <cp:revision>30</cp:revision>
  <cp:lastPrinted>2019-04-08T08:46:00Z</cp:lastPrinted>
  <dcterms:created xsi:type="dcterms:W3CDTF">2019-04-03T06:54:00Z</dcterms:created>
  <dcterms:modified xsi:type="dcterms:W3CDTF">2019-04-18T16:20:00Z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227422775</vt:i4>
  </property>
</Properties>
</file>